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5E023D" w:rsidRPr="003B759C">
        <w:rPr>
          <w:rFonts w:ascii="GHEA Grapalat" w:hAnsi="GHEA Grapalat"/>
          <w:i w:val="0"/>
          <w:sz w:val="24"/>
          <w:szCs w:val="24"/>
        </w:rPr>
        <w:t>О</w:t>
      </w:r>
      <w:r w:rsidR="00E9641E">
        <w:rPr>
          <w:rFonts w:ascii="GHEA Grapalat" w:hAnsi="GHEA Grapalat"/>
          <w:i w:val="0"/>
          <w:sz w:val="24"/>
          <w:szCs w:val="24"/>
        </w:rPr>
        <w:t>ПРОС</w:t>
      </w:r>
      <w:r w:rsidR="005E023D" w:rsidRPr="003B759C">
        <w:rPr>
          <w:rFonts w:ascii="GHEA Grapalat" w:hAnsi="GHEA Grapalat"/>
          <w:i w:val="0"/>
          <w:sz w:val="24"/>
          <w:szCs w:val="24"/>
        </w:rPr>
        <w:t>Е</w:t>
      </w:r>
      <w:r w:rsidR="00E9641E">
        <w:rPr>
          <w:rFonts w:ascii="GHEA Grapalat" w:hAnsi="GHEA Grapalat"/>
          <w:i w:val="0"/>
          <w:sz w:val="24"/>
          <w:szCs w:val="24"/>
        </w:rPr>
        <w:t xml:space="preserve"> КОТИРОВОК</w:t>
      </w:r>
      <w:r w:rsidR="00BA7128">
        <w:rPr>
          <w:rStyle w:val="af6"/>
          <w:rFonts w:ascii="GHEA Grapalat" w:hAnsi="GHEA Grapalat"/>
          <w:i w:val="0"/>
          <w:sz w:val="24"/>
          <w:szCs w:val="24"/>
        </w:rPr>
        <w:footnoteReference w:customMarkFollows="1" w:id="1"/>
        <w:t>*</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197F71">
        <w:rPr>
          <w:rFonts w:ascii="GHEA Grapalat" w:hAnsi="GHEA Grapalat"/>
          <w:i w:val="0"/>
          <w:sz w:val="24"/>
          <w:szCs w:val="24"/>
        </w:rPr>
        <w:t>Комиссии от "</w:t>
      </w:r>
      <w:r w:rsidR="009B5ED8" w:rsidRPr="009B5ED8">
        <w:rPr>
          <w:rFonts w:ascii="GHEA Grapalat" w:hAnsi="GHEA Grapalat"/>
          <w:i w:val="0"/>
          <w:sz w:val="24"/>
          <w:szCs w:val="24"/>
        </w:rPr>
        <w:t>20</w:t>
      </w:r>
      <w:r w:rsidRPr="009044F1">
        <w:rPr>
          <w:rFonts w:ascii="GHEA Grapalat" w:hAnsi="GHEA Grapalat"/>
          <w:i w:val="0"/>
          <w:sz w:val="24"/>
          <w:szCs w:val="24"/>
        </w:rPr>
        <w:t>" "</w:t>
      </w:r>
      <w:r w:rsidR="00197F71" w:rsidRPr="003B759C">
        <w:rPr>
          <w:rFonts w:ascii="GHEA Grapalat" w:hAnsi="GHEA Grapalat"/>
          <w:i w:val="0"/>
          <w:sz w:val="24"/>
          <w:szCs w:val="24"/>
        </w:rPr>
        <w:t>ию</w:t>
      </w:r>
      <w:r w:rsidR="00F21087" w:rsidRPr="00F21087">
        <w:rPr>
          <w:rFonts w:ascii="GHEA Grapalat" w:hAnsi="GHEA Grapalat"/>
          <w:i w:val="0"/>
          <w:sz w:val="24"/>
          <w:szCs w:val="24"/>
        </w:rPr>
        <w:t>л</w:t>
      </w:r>
      <w:r w:rsidR="00197F71" w:rsidRPr="003B759C">
        <w:rPr>
          <w:rFonts w:ascii="GHEA Grapalat" w:hAnsi="GHEA Grapalat"/>
          <w:i w:val="0"/>
          <w:sz w:val="24"/>
          <w:szCs w:val="24"/>
        </w:rPr>
        <w:t>я</w:t>
      </w:r>
      <w:r w:rsidRPr="009044F1">
        <w:rPr>
          <w:rFonts w:ascii="GHEA Grapalat" w:hAnsi="GHEA Grapalat"/>
          <w:i w:val="0"/>
          <w:sz w:val="24"/>
          <w:szCs w:val="24"/>
        </w:rPr>
        <w:t xml:space="preserve">" </w:t>
      </w:r>
      <w:r w:rsidR="00197F71" w:rsidRPr="003B759C">
        <w:rPr>
          <w:rFonts w:ascii="GHEA Grapalat" w:hAnsi="GHEA Grapalat"/>
          <w:i w:val="0"/>
          <w:sz w:val="24"/>
          <w:szCs w:val="24"/>
        </w:rPr>
        <w:t>20</w:t>
      </w:r>
      <w:r w:rsidRPr="009044F1">
        <w:rPr>
          <w:rFonts w:ascii="GHEA Grapalat" w:hAnsi="GHEA Grapalat"/>
          <w:i w:val="0"/>
          <w:sz w:val="24"/>
          <w:szCs w:val="24"/>
        </w:rPr>
        <w:t>20</w:t>
      </w:r>
      <w:r w:rsidR="00197F71" w:rsidRPr="003B759C">
        <w:rPr>
          <w:rFonts w:ascii="GHEA Grapalat" w:hAnsi="GHEA Grapalat"/>
          <w:i w:val="0"/>
          <w:sz w:val="24"/>
          <w:szCs w:val="24"/>
        </w:rPr>
        <w:t xml:space="preserve"> </w:t>
      </w:r>
      <w:r w:rsidRPr="009044F1">
        <w:rPr>
          <w:rFonts w:ascii="GHEA Grapalat" w:hAnsi="GHEA Grapalat"/>
          <w:i w:val="0"/>
          <w:sz w:val="24"/>
          <w:szCs w:val="24"/>
        </w:rPr>
        <w:t>года "</w:t>
      </w:r>
      <w:r w:rsidR="00197F71">
        <w:rPr>
          <w:rFonts w:ascii="GHEA Grapalat" w:hAnsi="GHEA Grapalat"/>
          <w:i w:val="0"/>
          <w:sz w:val="24"/>
          <w:szCs w:val="24"/>
          <w:lang w:val="en-US"/>
        </w:rPr>
        <w:t>N</w:t>
      </w:r>
      <w:r w:rsidR="00197F71" w:rsidRPr="003B759C">
        <w:rPr>
          <w:rFonts w:ascii="GHEA Grapalat" w:hAnsi="GHEA Grapalat"/>
          <w:i w:val="0"/>
          <w:sz w:val="24"/>
          <w:szCs w:val="24"/>
        </w:rPr>
        <w:t xml:space="preserve"> </w:t>
      </w:r>
      <w:r w:rsidR="00F70592">
        <w:rPr>
          <w:rFonts w:ascii="GHEA Grapalat" w:hAnsi="GHEA Grapalat"/>
          <w:i w:val="0"/>
          <w:sz w:val="24"/>
          <w:szCs w:val="24"/>
        </w:rPr>
        <w:t>2</w:t>
      </w:r>
      <w:r w:rsidRPr="009044F1">
        <w:rPr>
          <w:rFonts w:ascii="GHEA Grapalat" w:hAnsi="GHEA Grapalat"/>
          <w:i w:val="0"/>
          <w:sz w:val="24"/>
          <w:szCs w:val="24"/>
        </w:rPr>
        <w:t xml:space="preserve">" </w:t>
      </w:r>
    </w:p>
    <w:p w:rsidR="0091042F" w:rsidRPr="006B7DC8" w:rsidRDefault="0006703E" w:rsidP="00577BEB">
      <w:pPr>
        <w:pStyle w:val="a3"/>
        <w:widowControl w:val="0"/>
        <w:spacing w:after="160"/>
        <w:jc w:val="center"/>
        <w:rPr>
          <w:rFonts w:ascii="GHEA Grapalat" w:hAnsi="GHEA Grapalat"/>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577BEB" w:rsidRPr="003B759C">
        <w:rPr>
          <w:rFonts w:ascii="Sylfaen" w:eastAsiaTheme="minorEastAsia" w:hAnsi="Sylfaen" w:cs="Sylfaen"/>
          <w:sz w:val="22"/>
          <w:szCs w:val="22"/>
          <w:lang w:eastAsia="en-US" w:bidi="ar-SA"/>
        </w:rPr>
        <w:t xml:space="preserve"> </w:t>
      </w:r>
      <w:r w:rsidR="00F70592">
        <w:rPr>
          <w:rFonts w:ascii="GHEA Grapalat" w:hAnsi="GHEA Grapalat"/>
        </w:rPr>
        <w:t>SHMHH-</w:t>
      </w:r>
      <w:r w:rsidR="005D09EE">
        <w:rPr>
          <w:rFonts w:ascii="GHEA Grapalat" w:hAnsi="GHEA Grapalat"/>
          <w:lang w:val="en-US"/>
        </w:rPr>
        <w:t>GHASHDZB</w:t>
      </w:r>
      <w:r w:rsidR="005D09EE" w:rsidRPr="00E66C3C">
        <w:rPr>
          <w:rFonts w:ascii="GHEA Grapalat" w:hAnsi="GHEA Grapalat"/>
        </w:rPr>
        <w:t>-</w:t>
      </w:r>
      <w:r w:rsidR="009B5ED8">
        <w:rPr>
          <w:rFonts w:ascii="GHEA Grapalat" w:hAnsi="GHEA Grapalat"/>
        </w:rPr>
        <w:t>20/</w:t>
      </w:r>
      <w:r w:rsidR="00F70592">
        <w:rPr>
          <w:rFonts w:ascii="GHEA Grapalat" w:hAnsi="GHEA Grapalat"/>
        </w:rPr>
        <w:t>01</w:t>
      </w:r>
      <w:r w:rsidR="009B5ED8" w:rsidRPr="009B5ED8">
        <w:t xml:space="preserve"> </w:t>
      </w:r>
    </w:p>
    <w:p w:rsidR="00642EFE" w:rsidRPr="00E13BA4" w:rsidRDefault="00642EFE" w:rsidP="007C72BE">
      <w:pPr>
        <w:pStyle w:val="a3"/>
        <w:widowControl w:val="0"/>
        <w:spacing w:line="240" w:lineRule="auto"/>
        <w:ind w:firstLine="709"/>
        <w:rPr>
          <w:rFonts w:ascii="GHEA Grapalat" w:hAnsi="GHEA Grapalat"/>
          <w:i w:val="0"/>
          <w:sz w:val="24"/>
          <w:szCs w:val="24"/>
          <w:lang w:val="hy-AM"/>
        </w:rPr>
      </w:pPr>
      <w:r w:rsidRPr="009044F1">
        <w:rPr>
          <w:rFonts w:ascii="GHEA Grapalat" w:hAnsi="GHEA Grapalat"/>
          <w:i w:val="0"/>
          <w:sz w:val="24"/>
          <w:szCs w:val="24"/>
        </w:rPr>
        <w:t xml:space="preserve">Заказчик </w:t>
      </w:r>
      <w:r w:rsidR="00F70592">
        <w:rPr>
          <w:rFonts w:ascii="GHEA Grapalat" w:hAnsi="GHEA Grapalat"/>
          <w:i w:val="0"/>
          <w:sz w:val="24"/>
          <w:szCs w:val="24"/>
        </w:rPr>
        <w:t>Ором</w:t>
      </w:r>
      <w:r w:rsidR="00197F71" w:rsidRPr="003B759C">
        <w:rPr>
          <w:rFonts w:ascii="GHEA Grapalat" w:hAnsi="GHEA Grapalat"/>
          <w:i w:val="0"/>
          <w:sz w:val="24"/>
          <w:szCs w:val="24"/>
        </w:rPr>
        <w:t xml:space="preserve"> </w:t>
      </w:r>
      <w:r w:rsidR="00197F71">
        <w:rPr>
          <w:rFonts w:ascii="GHEA Grapalat" w:hAnsi="GHEA Grapalat"/>
          <w:i w:val="0"/>
          <w:sz w:val="24"/>
          <w:szCs w:val="24"/>
        </w:rPr>
        <w:t>муниципалитет</w:t>
      </w:r>
      <w:r w:rsidRPr="009044F1">
        <w:rPr>
          <w:rFonts w:ascii="GHEA Grapalat" w:hAnsi="GHEA Grapalat"/>
          <w:i w:val="0"/>
          <w:sz w:val="24"/>
          <w:szCs w:val="24"/>
        </w:rPr>
        <w:t>, находящийся по адресу:</w:t>
      </w:r>
      <w:r w:rsidR="002422D0" w:rsidRPr="003B759C">
        <w:rPr>
          <w:rFonts w:ascii="GHEA Grapalat" w:hAnsi="GHEA Grapalat"/>
          <w:i w:val="0"/>
          <w:sz w:val="24"/>
          <w:szCs w:val="24"/>
        </w:rPr>
        <w:t xml:space="preserve"> </w:t>
      </w:r>
      <w:r w:rsidR="00CD781F" w:rsidRPr="003B759C">
        <w:rPr>
          <w:rFonts w:ascii="GHEA Grapalat" w:hAnsi="GHEA Grapalat"/>
          <w:i w:val="0"/>
          <w:sz w:val="24"/>
          <w:szCs w:val="24"/>
        </w:rPr>
        <w:t xml:space="preserve">РА </w:t>
      </w:r>
      <w:proofErr w:type="spellStart"/>
      <w:r w:rsidR="00F70592">
        <w:rPr>
          <w:rFonts w:ascii="GHEA Grapalat" w:hAnsi="GHEA Grapalat"/>
          <w:i w:val="0"/>
          <w:sz w:val="24"/>
          <w:szCs w:val="24"/>
        </w:rPr>
        <w:t>Ширакская</w:t>
      </w:r>
      <w:proofErr w:type="spellEnd"/>
      <w:r w:rsidR="00CD781F" w:rsidRPr="003B759C">
        <w:rPr>
          <w:rFonts w:ascii="GHEA Grapalat" w:hAnsi="GHEA Grapalat"/>
          <w:i w:val="0"/>
          <w:sz w:val="24"/>
          <w:szCs w:val="24"/>
        </w:rPr>
        <w:t xml:space="preserve"> область, с. </w:t>
      </w:r>
      <w:r w:rsidR="00F70592">
        <w:rPr>
          <w:rFonts w:ascii="GHEA Grapalat" w:hAnsi="GHEA Grapalat"/>
          <w:i w:val="0"/>
          <w:sz w:val="24"/>
          <w:szCs w:val="24"/>
        </w:rPr>
        <w:t>Ором</w:t>
      </w:r>
      <w:r w:rsidR="00CD781F" w:rsidRPr="003B759C">
        <w:rPr>
          <w:rFonts w:ascii="GHEA Grapalat" w:hAnsi="GHEA Grapalat"/>
          <w:i w:val="0"/>
          <w:sz w:val="24"/>
          <w:szCs w:val="24"/>
        </w:rPr>
        <w:t xml:space="preserve">, ул. </w:t>
      </w:r>
      <w:r w:rsidR="00F70592">
        <w:rPr>
          <w:rFonts w:ascii="GHEA Grapalat" w:hAnsi="GHEA Grapalat"/>
          <w:i w:val="0"/>
          <w:sz w:val="24"/>
          <w:szCs w:val="24"/>
        </w:rPr>
        <w:t>1,кВ.19</w:t>
      </w:r>
      <w:r w:rsidR="00CD781F" w:rsidRPr="003B759C">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A20B36">
        <w:rPr>
          <w:rFonts w:ascii="GHEA Grapalat" w:hAnsi="GHEA Grapalat"/>
          <w:i w:val="0"/>
          <w:sz w:val="24"/>
          <w:szCs w:val="24"/>
        </w:rPr>
        <w:t>запрос</w:t>
      </w:r>
      <w:r w:rsidR="00E9641E">
        <w:rPr>
          <w:rFonts w:ascii="GHEA Grapalat" w:hAnsi="GHEA Grapalat"/>
          <w:i w:val="0"/>
          <w:sz w:val="24"/>
          <w:szCs w:val="24"/>
        </w:rPr>
        <w:t xml:space="preserve">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782D60" w:rsidRPr="00782D60" w:rsidRDefault="00A20B69" w:rsidP="00B46D58">
      <w:pPr>
        <w:pStyle w:val="a3"/>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11076" w:rsidRPr="003A1EBB" w:rsidRDefault="00F70592" w:rsidP="0061639A">
      <w:pPr>
        <w:pStyle w:val="a3"/>
        <w:widowControl w:val="0"/>
        <w:spacing w:line="240" w:lineRule="auto"/>
        <w:ind w:firstLine="0"/>
        <w:rPr>
          <w:rFonts w:ascii="GHEA Grapalat" w:hAnsi="GHEA Grapalat"/>
          <w:i w:val="0"/>
          <w:sz w:val="16"/>
          <w:szCs w:val="16"/>
        </w:rPr>
      </w:pPr>
      <w:r>
        <w:rPr>
          <w:rFonts w:ascii="GHEA Grapalat" w:hAnsi="GHEA Grapalat"/>
        </w:rPr>
        <w:t>выполнение</w:t>
      </w:r>
      <w:r>
        <w:t xml:space="preserve"> </w:t>
      </w:r>
      <w:r>
        <w:rPr>
          <w:rFonts w:ascii="GHEA Grapalat" w:hAnsi="GHEA Grapalat"/>
        </w:rPr>
        <w:t xml:space="preserve">Сеть освещения  улицы </w:t>
      </w:r>
      <w:r w:rsidR="009B5ED8">
        <w:rPr>
          <w:rFonts w:ascii="GHEA Grapalat" w:hAnsi="GHEA Grapalat"/>
          <w:sz w:val="24"/>
          <w:szCs w:val="24"/>
        </w:rPr>
        <w:t xml:space="preserve">для нужд общины </w:t>
      </w:r>
      <w:r>
        <w:rPr>
          <w:rFonts w:ascii="GHEA Grapalat" w:hAnsi="GHEA Grapalat"/>
          <w:sz w:val="24"/>
          <w:szCs w:val="24"/>
        </w:rPr>
        <w:t>Ором</w:t>
      </w:r>
      <w:r w:rsidR="009B5ED8">
        <w:rPr>
          <w:rFonts w:ascii="GHEA Grapalat" w:hAnsi="GHEA Grapalat"/>
          <w:sz w:val="24"/>
          <w:szCs w:val="24"/>
        </w:rPr>
        <w:t xml:space="preserve"> </w:t>
      </w:r>
      <w:proofErr w:type="spellStart"/>
      <w:r>
        <w:rPr>
          <w:rFonts w:ascii="GHEA Grapalat" w:hAnsi="GHEA Grapalat"/>
          <w:sz w:val="24"/>
          <w:szCs w:val="24"/>
        </w:rPr>
        <w:t>Ширакского</w:t>
      </w:r>
      <w:proofErr w:type="spellEnd"/>
      <w:r w:rsidR="009B5ED8">
        <w:rPr>
          <w:rFonts w:ascii="GHEA Grapalat" w:hAnsi="GHEA Grapalat"/>
          <w:sz w:val="24"/>
          <w:szCs w:val="24"/>
        </w:rPr>
        <w:t xml:space="preserve"> </w:t>
      </w:r>
      <w:proofErr w:type="spellStart"/>
      <w:r w:rsidR="009B5ED8">
        <w:rPr>
          <w:rFonts w:ascii="GHEA Grapalat" w:hAnsi="GHEA Grapalat"/>
          <w:sz w:val="24"/>
          <w:szCs w:val="24"/>
        </w:rPr>
        <w:t>марза</w:t>
      </w:r>
      <w:proofErr w:type="spellEnd"/>
      <w:r w:rsidR="009B5ED8">
        <w:rPr>
          <w:rFonts w:ascii="GHEA Grapalat" w:hAnsi="GHEA Grapalat"/>
          <w:sz w:val="24"/>
          <w:szCs w:val="24"/>
        </w:rPr>
        <w:t xml:space="preserve"> РА</w:t>
      </w:r>
      <w:r w:rsidR="00FC7DFC">
        <w:rPr>
          <w:rFonts w:ascii="GHEA Grapalat" w:hAnsi="GHEA Grapalat"/>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proofErr w:type="spellStart"/>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proofErr w:type="spellEnd"/>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xml:space="preserve">, а также участникам, установлены приглашением на настоящую </w:t>
      </w:r>
      <w:proofErr w:type="spellStart"/>
      <w:r w:rsidR="00677658" w:rsidRPr="000811C1">
        <w:rPr>
          <w:rFonts w:ascii="GHEA Grapalat" w:hAnsi="GHEA Grapalat"/>
          <w:i w:val="0"/>
          <w:sz w:val="24"/>
          <w:szCs w:val="24"/>
        </w:rPr>
        <w:t>процедуру</w:t>
      </w:r>
      <w:proofErr w:type="gramStart"/>
      <w:r w:rsidR="00677658" w:rsidRPr="000811C1">
        <w:rPr>
          <w:rFonts w:ascii="GHEA Grapalat" w:hAnsi="GHEA Grapalat"/>
          <w:i w:val="0"/>
          <w:sz w:val="24"/>
          <w:szCs w:val="24"/>
        </w:rPr>
        <w:t>.</w:t>
      </w:r>
      <w:r w:rsidR="00EE73A8" w:rsidRPr="003F762C">
        <w:rPr>
          <w:rFonts w:ascii="GHEA Grapalat" w:hAnsi="GHEA Grapalat"/>
          <w:i w:val="0"/>
          <w:sz w:val="24"/>
          <w:szCs w:val="24"/>
        </w:rPr>
        <w:t>О</w:t>
      </w:r>
      <w:proofErr w:type="gramEnd"/>
      <w:r w:rsidR="00EE73A8" w:rsidRPr="003F762C">
        <w:rPr>
          <w:rFonts w:ascii="GHEA Grapalat" w:hAnsi="GHEA Grapalat"/>
          <w:i w:val="0"/>
          <w:sz w:val="24"/>
          <w:szCs w:val="24"/>
        </w:rPr>
        <w:t>тобранный</w:t>
      </w:r>
      <w:proofErr w:type="spellEnd"/>
      <w:r w:rsidR="00EE73A8" w:rsidRPr="003F762C">
        <w:rPr>
          <w:rFonts w:ascii="GHEA Grapalat" w:hAnsi="GHEA Grapalat"/>
          <w:i w:val="0"/>
          <w:sz w:val="24"/>
          <w:szCs w:val="24"/>
        </w:rPr>
        <w:t xml:space="preserve"> участник определяется из числа участников, подавших заявки, оцененные </w:t>
      </w:r>
      <w:proofErr w:type="spellStart"/>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ительнопо</w:t>
      </w:r>
      <w:proofErr w:type="spellEnd"/>
      <w:r w:rsidR="007442CF">
        <w:rPr>
          <w:rFonts w:ascii="GHEA Grapalat" w:hAnsi="GHEA Grapalat"/>
          <w:i w:val="0"/>
          <w:sz w:val="24"/>
          <w:szCs w:val="24"/>
        </w:rPr>
        <w:t xml:space="preserve">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3B759C"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proofErr w:type="spellStart"/>
      <w:r w:rsidR="00830445">
        <w:rPr>
          <w:rFonts w:ascii="GHEA Grapalat" w:hAnsi="GHEA Grapalat"/>
          <w:i w:val="0"/>
          <w:sz w:val="24"/>
          <w:szCs w:val="24"/>
        </w:rPr>
        <w:t>процедуру</w:t>
      </w:r>
      <w:r w:rsidRPr="009044F1">
        <w:rPr>
          <w:rFonts w:ascii="GHEA Grapalat" w:hAnsi="GHEA Grapalat"/>
          <w:i w:val="0"/>
          <w:sz w:val="24"/>
          <w:szCs w:val="24"/>
        </w:rPr>
        <w:t>в</w:t>
      </w:r>
      <w:proofErr w:type="spellEnd"/>
      <w:r w:rsidRPr="009044F1">
        <w:rPr>
          <w:rFonts w:ascii="GHEA Grapalat" w:hAnsi="GHEA Grapalat"/>
          <w:i w:val="0"/>
          <w:sz w:val="24"/>
          <w:szCs w:val="24"/>
        </w:rPr>
        <w:t xml:space="preserve"> бумажной форме необходимо обратиться к заказчику до </w:t>
      </w:r>
      <w:r w:rsidR="00F70592">
        <w:rPr>
          <w:rFonts w:ascii="GHEA Grapalat" w:hAnsi="GHEA Grapalat"/>
          <w:i w:val="0"/>
          <w:sz w:val="24"/>
          <w:szCs w:val="24"/>
        </w:rPr>
        <w:t>10:00</w:t>
      </w:r>
      <w:r w:rsidR="005D09EE">
        <w:rPr>
          <w:rFonts w:ascii="GHEA Grapalat" w:hAnsi="GHEA Grapalat"/>
          <w:i w:val="0"/>
          <w:sz w:val="24"/>
          <w:szCs w:val="24"/>
        </w:rPr>
        <w:t xml:space="preserve"> </w:t>
      </w:r>
      <w:r w:rsidRPr="009044F1">
        <w:rPr>
          <w:rFonts w:ascii="GHEA Grapalat" w:hAnsi="GHEA Grapalat"/>
          <w:i w:val="0"/>
          <w:sz w:val="24"/>
          <w:szCs w:val="24"/>
        </w:rPr>
        <w:t>часов</w:t>
      </w:r>
      <w:r w:rsidR="00577BEB" w:rsidRPr="003B759C">
        <w:rPr>
          <w:rFonts w:ascii="GHEA Grapalat" w:hAnsi="GHEA Grapalat"/>
          <w:i w:val="0"/>
          <w:sz w:val="24"/>
          <w:szCs w:val="24"/>
        </w:rPr>
        <w:t xml:space="preserve"> </w:t>
      </w:r>
      <w:r w:rsidR="00CD781F" w:rsidRPr="003B759C">
        <w:rPr>
          <w:rFonts w:ascii="GHEA Grapalat" w:hAnsi="GHEA Grapalat"/>
          <w:i w:val="0"/>
          <w:sz w:val="24"/>
          <w:szCs w:val="24"/>
        </w:rPr>
        <w:t>7</w:t>
      </w:r>
      <w:r w:rsidR="00577BEB" w:rsidRPr="003B759C">
        <w:rPr>
          <w:rFonts w:ascii="GHEA Grapalat" w:hAnsi="GHEA Grapalat"/>
          <w:i w:val="0"/>
          <w:sz w:val="24"/>
          <w:szCs w:val="24"/>
        </w:rPr>
        <w:t>-</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577BEB" w:rsidRPr="003B759C">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Default="00EF52E4" w:rsidP="007C72BE">
      <w:pPr>
        <w:pStyle w:val="a3"/>
        <w:widowControl w:val="0"/>
        <w:spacing w:after="160"/>
        <w:ind w:firstLine="567"/>
        <w:rPr>
          <w:rFonts w:ascii="GHEA Grapalat" w:hAnsi="GHEA Grapalat"/>
          <w:i w:val="0"/>
          <w:sz w:val="24"/>
          <w:szCs w:val="24"/>
          <w:lang w:val="hy-AM"/>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007C72BE" w:rsidRPr="003B759C">
        <w:rPr>
          <w:rFonts w:ascii="GHEA Grapalat" w:hAnsi="GHEA Grapalat"/>
          <w:i w:val="0"/>
          <w:sz w:val="24"/>
          <w:szCs w:val="24"/>
        </w:rPr>
        <w:t>:</w:t>
      </w:r>
      <w:r w:rsidRPr="000F11E5">
        <w:rPr>
          <w:rFonts w:ascii="GHEA Grapalat" w:hAnsi="GHEA Grapalat"/>
          <w:i w:val="0"/>
          <w:spacing w:val="6"/>
          <w:sz w:val="24"/>
          <w:szCs w:val="24"/>
        </w:rPr>
        <w:t xml:space="preserve"> </w:t>
      </w:r>
      <w:r w:rsidR="00CD781F" w:rsidRPr="003B759C">
        <w:rPr>
          <w:rFonts w:ascii="GHEA Grapalat" w:hAnsi="GHEA Grapalat"/>
          <w:i w:val="0"/>
          <w:sz w:val="24"/>
          <w:szCs w:val="24"/>
        </w:rPr>
        <w:t xml:space="preserve">РА </w:t>
      </w:r>
      <w:proofErr w:type="spellStart"/>
      <w:r w:rsidR="00F70592">
        <w:rPr>
          <w:rFonts w:ascii="GHEA Grapalat" w:hAnsi="GHEA Grapalat"/>
          <w:i w:val="0"/>
          <w:sz w:val="24"/>
          <w:szCs w:val="24"/>
        </w:rPr>
        <w:t>Ширакская</w:t>
      </w:r>
      <w:proofErr w:type="spellEnd"/>
      <w:r w:rsidR="00CD781F" w:rsidRPr="003B759C">
        <w:rPr>
          <w:rFonts w:ascii="GHEA Grapalat" w:hAnsi="GHEA Grapalat"/>
          <w:i w:val="0"/>
          <w:sz w:val="24"/>
          <w:szCs w:val="24"/>
        </w:rPr>
        <w:t xml:space="preserve"> область, с. </w:t>
      </w:r>
      <w:r w:rsidR="00F70592">
        <w:rPr>
          <w:rFonts w:ascii="GHEA Grapalat" w:hAnsi="GHEA Grapalat"/>
          <w:i w:val="0"/>
          <w:sz w:val="24"/>
          <w:szCs w:val="24"/>
        </w:rPr>
        <w:t>Ором, ул. 1,кВ.</w:t>
      </w:r>
      <w:r w:rsidR="00CD781F" w:rsidRPr="003B759C">
        <w:rPr>
          <w:rFonts w:ascii="GHEA Grapalat" w:hAnsi="GHEA Grapalat"/>
          <w:i w:val="0"/>
          <w:sz w:val="24"/>
          <w:szCs w:val="24"/>
        </w:rPr>
        <w:t xml:space="preserve"> </w:t>
      </w:r>
      <w:r w:rsidR="00F70592">
        <w:rPr>
          <w:rFonts w:ascii="GHEA Grapalat" w:hAnsi="GHEA Grapalat"/>
          <w:i w:val="0"/>
          <w:sz w:val="24"/>
          <w:szCs w:val="24"/>
        </w:rPr>
        <w:t>19</w:t>
      </w:r>
      <w:r w:rsidR="007C72BE" w:rsidRPr="003B759C">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F70592">
        <w:rPr>
          <w:rFonts w:ascii="GHEA Grapalat" w:hAnsi="GHEA Grapalat"/>
          <w:i w:val="0"/>
          <w:sz w:val="24"/>
          <w:szCs w:val="24"/>
        </w:rPr>
        <w:t>10:0</w:t>
      </w:r>
      <w:r w:rsidR="005D09EE">
        <w:rPr>
          <w:rFonts w:ascii="GHEA Grapalat" w:hAnsi="GHEA Grapalat"/>
          <w:i w:val="0"/>
          <w:sz w:val="24"/>
          <w:szCs w:val="24"/>
        </w:rPr>
        <w:t xml:space="preserve">0 </w:t>
      </w:r>
      <w:r w:rsidRPr="000F0CA8">
        <w:rPr>
          <w:rFonts w:ascii="GHEA Grapalat" w:hAnsi="GHEA Grapalat"/>
          <w:i w:val="0"/>
          <w:sz w:val="24"/>
          <w:szCs w:val="24"/>
        </w:rPr>
        <w:t xml:space="preserve">часов </w:t>
      </w:r>
      <w:r w:rsidR="00CD781F" w:rsidRPr="003B759C">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0F11E5" w:rsidRDefault="00EF52E4" w:rsidP="00EF52E4">
      <w:pPr>
        <w:pStyle w:val="a3"/>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CD781F" w:rsidRPr="003B759C">
        <w:rPr>
          <w:rFonts w:ascii="GHEA Grapalat" w:hAnsi="GHEA Grapalat"/>
          <w:i w:val="0"/>
          <w:sz w:val="24"/>
          <w:szCs w:val="24"/>
        </w:rPr>
        <w:t xml:space="preserve">РА </w:t>
      </w:r>
      <w:proofErr w:type="spellStart"/>
      <w:r w:rsidR="00F70592">
        <w:rPr>
          <w:rFonts w:ascii="GHEA Grapalat" w:hAnsi="GHEA Grapalat"/>
          <w:i w:val="0"/>
          <w:sz w:val="24"/>
          <w:szCs w:val="24"/>
        </w:rPr>
        <w:t>Ширакская</w:t>
      </w:r>
      <w:proofErr w:type="spellEnd"/>
      <w:r w:rsidR="00CD781F" w:rsidRPr="003B759C">
        <w:rPr>
          <w:rFonts w:ascii="GHEA Grapalat" w:hAnsi="GHEA Grapalat"/>
          <w:i w:val="0"/>
          <w:sz w:val="24"/>
          <w:szCs w:val="24"/>
        </w:rPr>
        <w:t xml:space="preserve"> область, с. </w:t>
      </w:r>
      <w:r w:rsidR="00F70592">
        <w:rPr>
          <w:rFonts w:ascii="GHEA Grapalat" w:hAnsi="GHEA Grapalat"/>
          <w:i w:val="0"/>
          <w:sz w:val="24"/>
          <w:szCs w:val="24"/>
        </w:rPr>
        <w:lastRenderedPageBreak/>
        <w:t>Ором</w:t>
      </w:r>
      <w:r w:rsidR="00CD781F" w:rsidRPr="003B759C">
        <w:rPr>
          <w:rFonts w:ascii="GHEA Grapalat" w:hAnsi="GHEA Grapalat"/>
          <w:i w:val="0"/>
          <w:sz w:val="24"/>
          <w:szCs w:val="24"/>
        </w:rPr>
        <w:t>, ул</w:t>
      </w:r>
      <w:proofErr w:type="gramStart"/>
      <w:r w:rsidR="00F70592">
        <w:rPr>
          <w:rFonts w:ascii="GHEA Grapalat" w:hAnsi="GHEA Grapalat"/>
          <w:i w:val="0"/>
          <w:sz w:val="24"/>
          <w:szCs w:val="24"/>
        </w:rPr>
        <w:t>1</w:t>
      </w:r>
      <w:proofErr w:type="gramEnd"/>
      <w:r w:rsidR="00F70592">
        <w:rPr>
          <w:rFonts w:ascii="GHEA Grapalat" w:hAnsi="GHEA Grapalat"/>
          <w:i w:val="0"/>
          <w:sz w:val="24"/>
          <w:szCs w:val="24"/>
        </w:rPr>
        <w:t>,кВ.19</w:t>
      </w:r>
      <w:r w:rsidRPr="000F0CA8">
        <w:rPr>
          <w:rFonts w:ascii="GHEA Grapalat" w:hAnsi="GHEA Grapalat"/>
          <w:i w:val="0"/>
          <w:sz w:val="24"/>
          <w:szCs w:val="24"/>
        </w:rPr>
        <w:t xml:space="preserve">, в </w:t>
      </w:r>
      <w:r w:rsidR="00F70592">
        <w:rPr>
          <w:rFonts w:ascii="GHEA Grapalat" w:hAnsi="GHEA Grapalat"/>
          <w:i w:val="0"/>
          <w:sz w:val="24"/>
          <w:szCs w:val="24"/>
        </w:rPr>
        <w:t>10:0</w:t>
      </w:r>
      <w:r w:rsidR="005D09EE">
        <w:rPr>
          <w:rFonts w:ascii="GHEA Grapalat" w:hAnsi="GHEA Grapalat"/>
          <w:i w:val="0"/>
          <w:sz w:val="24"/>
          <w:szCs w:val="24"/>
        </w:rPr>
        <w:t xml:space="preserve">0 </w:t>
      </w:r>
      <w:r>
        <w:rPr>
          <w:rFonts w:ascii="GHEA Grapalat" w:hAnsi="GHEA Grapalat"/>
          <w:i w:val="0"/>
          <w:sz w:val="24"/>
          <w:szCs w:val="24"/>
        </w:rPr>
        <w:t xml:space="preserve">часов </w:t>
      </w:r>
      <w:r w:rsidR="00F70592" w:rsidRPr="003B759C">
        <w:rPr>
          <w:rFonts w:ascii="GHEA Grapalat" w:hAnsi="GHEA Grapalat"/>
          <w:i w:val="0"/>
          <w:sz w:val="24"/>
          <w:szCs w:val="24"/>
        </w:rPr>
        <w:t>7</w:t>
      </w:r>
      <w:r w:rsidR="00F70592" w:rsidRPr="000F0CA8">
        <w:rPr>
          <w:rFonts w:ascii="GHEA Grapalat" w:hAnsi="GHEA Grapalat"/>
          <w:i w:val="0"/>
          <w:sz w:val="24"/>
          <w:szCs w:val="24"/>
        </w:rPr>
        <w:t>-го дня со дня опубликования настоящего объявления</w:t>
      </w:r>
    </w:p>
    <w:p w:rsidR="00EF52E4"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w:t>
      </w:r>
      <w:proofErr w:type="spellStart"/>
      <w:r w:rsidR="00D746A9" w:rsidRPr="004B4B72">
        <w:rPr>
          <w:rFonts w:ascii="GHEA Grapalat" w:hAnsi="GHEA Grapalat"/>
          <w:i w:val="0"/>
          <w:sz w:val="24"/>
          <w:szCs w:val="24"/>
        </w:rPr>
        <w:t>жалобы</w:t>
      </w:r>
      <w:r w:rsidRPr="009044F1">
        <w:rPr>
          <w:rFonts w:ascii="GHEA Grapalat" w:hAnsi="GHEA Grapalat"/>
          <w:i w:val="0"/>
          <w:sz w:val="24"/>
          <w:szCs w:val="24"/>
        </w:rPr>
        <w:t>по</w:t>
      </w:r>
      <w:proofErr w:type="spellEnd"/>
      <w:r w:rsidRPr="009044F1">
        <w:rPr>
          <w:rFonts w:ascii="GHEA Grapalat" w:hAnsi="GHEA Grapalat"/>
          <w:i w:val="0"/>
          <w:sz w:val="24"/>
          <w:szCs w:val="24"/>
        </w:rPr>
        <w:t xml:space="preserve">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1E7AF9" w:rsidRPr="0094590C" w:rsidRDefault="00754697" w:rsidP="001E7AF9">
      <w:pPr>
        <w:rPr>
          <w:rFonts w:ascii="GHEA Grapalat" w:hAnsi="GHEA Grapalat"/>
          <w:i/>
        </w:rPr>
      </w:pPr>
      <w:r w:rsidRPr="009044F1">
        <w:rPr>
          <w:rFonts w:ascii="GHEA Grapalat" w:hAnsi="GHEA Grapalat"/>
          <w:i/>
        </w:rPr>
        <w:t>Для получения дополнительной информации, связанной с настоящим</w:t>
      </w:r>
      <w:r w:rsidR="00D5443D">
        <w:rPr>
          <w:rFonts w:ascii="Courier New" w:hAnsi="Courier New" w:cs="Courier New"/>
          <w:i/>
          <w:lang w:val="en-US"/>
        </w:rPr>
        <w:t> </w:t>
      </w:r>
      <w:r w:rsidRPr="009044F1">
        <w:rPr>
          <w:rFonts w:ascii="GHEA Grapalat" w:hAnsi="GHEA Grapalat"/>
          <w:i/>
        </w:rPr>
        <w:t>объявлением, можете обратиться к секретарю Оценочной комисси</w:t>
      </w:r>
      <w:r w:rsidRPr="00D3423E">
        <w:rPr>
          <w:rFonts w:ascii="GHEA Grapalat" w:hAnsi="GHEA Grapalat"/>
          <w:i/>
        </w:rPr>
        <w:t>и</w:t>
      </w:r>
      <w:r w:rsidR="001E7AF9" w:rsidRPr="0094590C">
        <w:rPr>
          <w:rFonts w:ascii="GHEA Grapalat" w:hAnsi="GHEA Grapalat"/>
          <w:i/>
        </w:rPr>
        <w:t xml:space="preserve"> </w:t>
      </w:r>
      <w:proofErr w:type="spellStart"/>
      <w:r w:rsidR="006D1889">
        <w:rPr>
          <w:rFonts w:ascii="GHEA Grapalat" w:hAnsi="GHEA Grapalat"/>
          <w:i/>
        </w:rPr>
        <w:t>А.Калмухян</w:t>
      </w:r>
      <w:proofErr w:type="spellEnd"/>
    </w:p>
    <w:p w:rsidR="001E7AF9" w:rsidRPr="0094590C" w:rsidRDefault="001E7AF9" w:rsidP="001E7AF9">
      <w:pPr>
        <w:pStyle w:val="a3"/>
        <w:widowControl w:val="0"/>
        <w:spacing w:after="160" w:line="240" w:lineRule="auto"/>
        <w:ind w:left="1701" w:firstLine="0"/>
        <w:rPr>
          <w:rFonts w:ascii="GHEA Grapalat" w:hAnsi="GHEA Grapalat"/>
          <w:i w:val="0"/>
          <w:sz w:val="24"/>
          <w:szCs w:val="24"/>
        </w:rPr>
      </w:pPr>
    </w:p>
    <w:p w:rsidR="001E7AF9" w:rsidRPr="0094590C" w:rsidRDefault="001E7AF9" w:rsidP="001E7AF9">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u w:val="single"/>
          <w:lang w:val="af-ZA"/>
        </w:rPr>
        <w:t xml:space="preserve">+374 </w:t>
      </w:r>
      <w:r w:rsidR="006D1889">
        <w:rPr>
          <w:rFonts w:ascii="GHEA Grapalat" w:hAnsi="GHEA Grapalat"/>
          <w:i w:val="0"/>
          <w:u w:val="single"/>
        </w:rPr>
        <w:t>77455299</w:t>
      </w:r>
    </w:p>
    <w:p w:rsidR="001E7AF9" w:rsidRPr="006D1889" w:rsidRDefault="001E7AF9" w:rsidP="001E7AF9">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6D1889">
        <w:rPr>
          <w:rFonts w:ascii="GHEA Grapalat" w:hAnsi="GHEA Grapalat"/>
          <w:i w:val="0"/>
          <w:u w:val="single"/>
        </w:rPr>
        <w:t>ara.ghalmukhyan@mail.ru</w:t>
      </w:r>
    </w:p>
    <w:p w:rsidR="001E7AF9" w:rsidRPr="003B759C" w:rsidRDefault="001E7AF9" w:rsidP="001E7AF9">
      <w:pPr>
        <w:pStyle w:val="a3"/>
        <w:widowControl w:val="0"/>
        <w:spacing w:line="240" w:lineRule="auto"/>
        <w:ind w:left="1701" w:firstLine="0"/>
        <w:jc w:val="left"/>
        <w:rPr>
          <w:rFonts w:ascii="GHEA Grapalat" w:hAnsi="GHEA Grapalat"/>
          <w:i w:val="0"/>
          <w:sz w:val="24"/>
          <w:szCs w:val="24"/>
        </w:rPr>
      </w:pPr>
      <w:r w:rsidRPr="009044F1">
        <w:rPr>
          <w:rFonts w:ascii="GHEA Grapalat" w:hAnsi="GHEA Grapalat"/>
          <w:i w:val="0"/>
          <w:sz w:val="24"/>
          <w:szCs w:val="24"/>
        </w:rPr>
        <w:t>Заказчик</w:t>
      </w:r>
      <w:r w:rsidRPr="003B759C">
        <w:rPr>
          <w:rFonts w:ascii="GHEA Grapalat" w:hAnsi="GHEA Grapalat"/>
          <w:i w:val="0"/>
          <w:sz w:val="24"/>
          <w:szCs w:val="24"/>
        </w:rPr>
        <w:t xml:space="preserve"> </w:t>
      </w:r>
      <w:proofErr w:type="spellStart"/>
      <w:r w:rsidR="006D1889">
        <w:rPr>
          <w:rFonts w:ascii="GHEA Grapalat" w:hAnsi="GHEA Grapalat"/>
          <w:i w:val="0"/>
          <w:sz w:val="24"/>
          <w:szCs w:val="24"/>
        </w:rPr>
        <w:t>Оромский</w:t>
      </w:r>
      <w:proofErr w:type="spellEnd"/>
      <w:r>
        <w:rPr>
          <w:rFonts w:ascii="GHEA Grapalat" w:hAnsi="GHEA Grapalat"/>
          <w:i w:val="0"/>
          <w:sz w:val="24"/>
          <w:szCs w:val="24"/>
        </w:rPr>
        <w:t xml:space="preserve"> муниципалитет</w:t>
      </w:r>
      <w:r w:rsidRPr="0084469E">
        <w:rPr>
          <w:rFonts w:ascii="GHEA Grapalat" w:hAnsi="GHEA Grapalat"/>
          <w:i w:val="0"/>
          <w:sz w:val="24"/>
          <w:szCs w:val="24"/>
        </w:rPr>
        <w:t xml:space="preserve"> </w:t>
      </w:r>
    </w:p>
    <w:p w:rsidR="00915A97" w:rsidRPr="00D5443D" w:rsidRDefault="00915A97" w:rsidP="001E7AF9">
      <w:pPr>
        <w:rPr>
          <w:rFonts w:ascii="GHEA Grapalat" w:hAnsi="GHEA Grapalat"/>
          <w:i/>
          <w:sz w:val="16"/>
          <w:szCs w:val="16"/>
        </w:rPr>
      </w:pPr>
      <w:r>
        <w:rPr>
          <w:rFonts w:ascii="GHEA Grapalat" w:hAnsi="GHEA Grapalat" w:cs="Sylfaen"/>
          <w:b/>
        </w:rPr>
        <w:br w:type="page"/>
      </w:r>
    </w:p>
    <w:p w:rsidR="00096865" w:rsidRPr="009044F1" w:rsidRDefault="00096865" w:rsidP="0039172F">
      <w:pPr>
        <w:pStyle w:val="aa"/>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rsidR="002A08C2" w:rsidRPr="003B759C" w:rsidRDefault="005D7731" w:rsidP="0039172F">
      <w:pPr>
        <w:pStyle w:val="aa"/>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5E023D">
        <w:rPr>
          <w:rFonts w:ascii="GHEA Grapalat" w:hAnsi="GHEA Grapalat"/>
          <w:i/>
        </w:rPr>
        <w:t>запрос</w:t>
      </w:r>
      <w:r w:rsidR="005E023D" w:rsidRPr="003B759C">
        <w:rPr>
          <w:rFonts w:ascii="GHEA Grapalat" w:hAnsi="GHEA Grapalat"/>
          <w:i/>
        </w:rPr>
        <w:t>а</w:t>
      </w:r>
      <w:r w:rsidR="005E023D">
        <w:rPr>
          <w:rFonts w:ascii="GHEA Grapalat" w:hAnsi="GHEA Grapalat"/>
          <w:i/>
        </w:rPr>
        <w:t xml:space="preserve">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5D09EE">
        <w:rPr>
          <w:rFonts w:ascii="GHEA Grapalat" w:hAnsi="GHEA Grapalat"/>
          <w:i/>
          <w:lang w:val="en-US"/>
        </w:rPr>
        <w:t>HHKMKAH</w:t>
      </w:r>
      <w:r w:rsidR="005D09EE" w:rsidRPr="005D09EE">
        <w:rPr>
          <w:rFonts w:ascii="GHEA Grapalat" w:hAnsi="GHEA Grapalat"/>
          <w:i/>
        </w:rPr>
        <w:t>-</w:t>
      </w:r>
      <w:r w:rsidR="005D09EE">
        <w:rPr>
          <w:rFonts w:ascii="GHEA Grapalat" w:hAnsi="GHEA Grapalat"/>
          <w:i/>
          <w:lang w:val="en-US"/>
        </w:rPr>
        <w:t>GHASHDZB</w:t>
      </w:r>
      <w:r w:rsidR="005D09EE" w:rsidRPr="005D09EE">
        <w:rPr>
          <w:rFonts w:ascii="GHEA Grapalat" w:hAnsi="GHEA Grapalat"/>
          <w:i/>
        </w:rPr>
        <w:t>-</w:t>
      </w:r>
      <w:r w:rsidR="009B5ED8">
        <w:rPr>
          <w:rFonts w:ascii="GHEA Grapalat" w:hAnsi="GHEA Grapalat"/>
          <w:i/>
        </w:rPr>
        <w:t>20/10</w:t>
      </w:r>
    </w:p>
    <w:p w:rsidR="00096865" w:rsidRPr="009044F1" w:rsidRDefault="00A46F92" w:rsidP="0039172F">
      <w:pPr>
        <w:pStyle w:val="aa"/>
        <w:widowControl w:val="0"/>
        <w:spacing w:after="0"/>
        <w:ind w:firstLine="567"/>
        <w:jc w:val="right"/>
        <w:rPr>
          <w:rFonts w:ascii="GHEA Grapalat" w:hAnsi="GHEA Grapalat"/>
          <w:i/>
        </w:rPr>
      </w:pPr>
      <w:r>
        <w:rPr>
          <w:rFonts w:ascii="GHEA Grapalat" w:hAnsi="GHEA Grapalat"/>
          <w:i/>
        </w:rPr>
        <w:t xml:space="preserve">№ </w:t>
      </w:r>
      <w:r w:rsidR="002A08C2" w:rsidRPr="003B759C">
        <w:rPr>
          <w:rFonts w:ascii="GHEA Grapalat" w:hAnsi="GHEA Grapalat"/>
          <w:i/>
        </w:rPr>
        <w:t>1</w:t>
      </w:r>
      <w:r w:rsidR="00096865" w:rsidRPr="009044F1">
        <w:rPr>
          <w:rFonts w:ascii="GHEA Grapalat" w:hAnsi="GHEA Grapalat"/>
          <w:i/>
        </w:rPr>
        <w:t xml:space="preserve"> от </w:t>
      </w:r>
      <w:r w:rsidR="009B5ED8" w:rsidRPr="006B7DC8">
        <w:rPr>
          <w:rFonts w:ascii="GHEA Grapalat" w:hAnsi="GHEA Grapalat"/>
          <w:i/>
        </w:rPr>
        <w:t>20</w:t>
      </w:r>
      <w:r w:rsidR="002A08C2" w:rsidRPr="003B759C">
        <w:rPr>
          <w:rFonts w:ascii="GHEA Grapalat" w:hAnsi="GHEA Grapalat"/>
          <w:i/>
        </w:rPr>
        <w:t xml:space="preserve"> ию</w:t>
      </w:r>
      <w:r w:rsidR="00F21087" w:rsidRPr="009B5ED8">
        <w:rPr>
          <w:rFonts w:ascii="GHEA Grapalat" w:hAnsi="GHEA Grapalat"/>
          <w:i/>
        </w:rPr>
        <w:t>л</w:t>
      </w:r>
      <w:r w:rsidR="002A08C2" w:rsidRPr="003B759C">
        <w:rPr>
          <w:rFonts w:ascii="GHEA Grapalat" w:hAnsi="GHEA Grapalat"/>
          <w:i/>
        </w:rPr>
        <w:t>я 20</w:t>
      </w:r>
      <w:r w:rsidR="00096865" w:rsidRPr="009044F1">
        <w:rPr>
          <w:rFonts w:ascii="GHEA Grapalat" w:hAnsi="GHEA Grapalat"/>
          <w:i/>
        </w:rPr>
        <w:t>20г.</w:t>
      </w:r>
    </w:p>
    <w:p w:rsidR="00096865" w:rsidRPr="009044F1" w:rsidRDefault="00096865" w:rsidP="0039172F">
      <w:pPr>
        <w:pStyle w:val="aa"/>
        <w:widowControl w:val="0"/>
        <w:spacing w:after="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3A1EBB" w:rsidRDefault="00E9641E" w:rsidP="00B46D58">
      <w:pPr>
        <w:pStyle w:val="aa"/>
        <w:widowControl w:val="0"/>
        <w:spacing w:after="160"/>
        <w:ind w:right="-7" w:firstLine="567"/>
        <w:jc w:val="center"/>
        <w:rPr>
          <w:rFonts w:ascii="GHEA Grapalat" w:hAnsi="GHEA Grapalat"/>
        </w:rPr>
      </w:pPr>
      <w:proofErr w:type="spellStart"/>
      <w:r w:rsidRPr="003B759C">
        <w:rPr>
          <w:rFonts w:ascii="GHEA Grapalat" w:hAnsi="GHEA Grapalat"/>
          <w:i/>
        </w:rPr>
        <w:t>Канакераван</w:t>
      </w:r>
      <w:proofErr w:type="spellEnd"/>
      <w:r w:rsidR="0039172F">
        <w:rPr>
          <w:rFonts w:ascii="GHEA Grapalat" w:hAnsi="GHEA Grapalat"/>
        </w:rPr>
        <w:t xml:space="preserve"> муниципалитет</w:t>
      </w: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6378D8" w:rsidP="00B46D58">
      <w:pPr>
        <w:pStyle w:val="aa"/>
        <w:widowControl w:val="0"/>
        <w:spacing w:after="160"/>
        <w:ind w:right="-7"/>
        <w:jc w:val="center"/>
        <w:rPr>
          <w:rFonts w:ascii="GHEA Grapalat" w:hAnsi="GHEA Grapalat"/>
        </w:rPr>
      </w:pPr>
      <w:r w:rsidRPr="009044F1">
        <w:rPr>
          <w:rFonts w:ascii="GHEA Grapalat" w:hAnsi="GHEA Grapalat"/>
        </w:rPr>
        <w:t xml:space="preserve">НА </w:t>
      </w:r>
      <w:r w:rsidR="00A20B36">
        <w:rPr>
          <w:rFonts w:ascii="GHEA Grapalat" w:hAnsi="GHEA Grapalat"/>
        </w:rPr>
        <w:t>ЗАПРОС</w:t>
      </w:r>
      <w:r w:rsidR="00E9641E">
        <w:rPr>
          <w:rFonts w:ascii="GHEA Grapalat" w:hAnsi="GHEA Grapalat"/>
        </w:rPr>
        <w:t xml:space="preserve"> КОТИРОВОК</w:t>
      </w:r>
      <w:r w:rsidRPr="009044F1">
        <w:rPr>
          <w:rFonts w:ascii="GHEA Grapalat" w:hAnsi="GHEA Grapalat"/>
        </w:rPr>
        <w:t xml:space="preserve">, ОБЪЯВЛЕННЫЙ С ЦЕЛЬЮ ПРИОБРЕТЕНИЯ </w:t>
      </w:r>
      <w:r w:rsidR="009B5ED8">
        <w:rPr>
          <w:rFonts w:ascii="GHEA Grapalat" w:hAnsi="GHEA Grapalat"/>
          <w:i/>
        </w:rPr>
        <w:t>СТРОИТЕЛЬСТВ</w:t>
      </w:r>
      <w:proofErr w:type="gramStart"/>
      <w:r w:rsidR="009B5ED8">
        <w:rPr>
          <w:rFonts w:ascii="GHEA Grapalat" w:hAnsi="GHEA Grapalat"/>
          <w:i/>
        </w:rPr>
        <w:t>A</w:t>
      </w:r>
      <w:proofErr w:type="gramEnd"/>
      <w:r w:rsidR="009B5ED8">
        <w:rPr>
          <w:rFonts w:ascii="GHEA Grapalat" w:hAnsi="GHEA Grapalat"/>
          <w:i/>
        </w:rPr>
        <w:t xml:space="preserve"> ВОДОПРОВОДА ПИТЬЕВОЙ ВОДЫ ДЛЯ НУЖД ОБЩИНЫ КАНАКЕРАВАН КОТАЙКСКОГО МАРЗА РА</w:t>
      </w:r>
      <w:r w:rsidR="00FC7DFC">
        <w:rPr>
          <w:rFonts w:ascii="GHEA Grapalat" w:hAnsi="GHEA Grapalat"/>
          <w:i/>
        </w:rPr>
        <w:t xml:space="preserve"> </w:t>
      </w:r>
      <w:r w:rsidRPr="009044F1">
        <w:rPr>
          <w:rFonts w:ascii="GHEA Grapalat" w:hAnsi="GHEA Grapalat"/>
        </w:rPr>
        <w:t xml:space="preserve"> ДЛЯ НУЖД </w:t>
      </w:r>
      <w:r w:rsidR="00E9641E" w:rsidRPr="003B759C">
        <w:rPr>
          <w:rFonts w:ascii="GHEA Grapalat" w:hAnsi="GHEA Grapalat"/>
          <w:i/>
        </w:rPr>
        <w:t>КАНАКЕРАВАН</w:t>
      </w:r>
      <w:r w:rsidRPr="00E45A13">
        <w:rPr>
          <w:rFonts w:ascii="GHEA Grapalat" w:hAnsi="GHEA Grapalat"/>
          <w:i/>
        </w:rPr>
        <w:t>СК</w:t>
      </w:r>
      <w:r w:rsidRPr="003B759C">
        <w:rPr>
          <w:rFonts w:ascii="GHEA Grapalat" w:hAnsi="GHEA Grapalat"/>
          <w:i/>
        </w:rPr>
        <w:t xml:space="preserve">ОГО </w:t>
      </w:r>
      <w:r w:rsidRPr="00E45A13">
        <w:rPr>
          <w:rFonts w:ascii="GHEA Grapalat" w:hAnsi="GHEA Grapalat"/>
          <w:i/>
        </w:rPr>
        <w:t>МУНИЦИПАЛИТЕТ</w:t>
      </w:r>
      <w:r w:rsidRPr="003B759C">
        <w:rPr>
          <w:rFonts w:ascii="GHEA Grapalat" w:hAnsi="GHEA Grapalat"/>
          <w:i/>
        </w:rPr>
        <w:t>А</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378D8" w:rsidRPr="009044F1" w:rsidRDefault="006378D8" w:rsidP="006378D8">
      <w:pPr>
        <w:pStyle w:val="aa"/>
        <w:widowControl w:val="0"/>
        <w:spacing w:after="160"/>
        <w:ind w:right="-7"/>
        <w:jc w:val="center"/>
        <w:rPr>
          <w:rFonts w:ascii="GHEA Grapalat" w:hAnsi="GHEA Grapalat"/>
        </w:rPr>
      </w:pPr>
      <w:r w:rsidRPr="009044F1">
        <w:rPr>
          <w:rFonts w:ascii="GHEA Grapalat" w:hAnsi="GHEA Grapalat"/>
        </w:rPr>
        <w:t xml:space="preserve">НА </w:t>
      </w:r>
      <w:r w:rsidR="00A20B36">
        <w:rPr>
          <w:rFonts w:ascii="GHEA Grapalat" w:hAnsi="GHEA Grapalat"/>
        </w:rPr>
        <w:t>ЗАПРОС</w:t>
      </w:r>
      <w:r w:rsidR="00E9641E">
        <w:rPr>
          <w:rFonts w:ascii="GHEA Grapalat" w:hAnsi="GHEA Grapalat"/>
        </w:rPr>
        <w:t xml:space="preserve"> КОТИРОВОК</w:t>
      </w:r>
      <w:r w:rsidRPr="009044F1">
        <w:rPr>
          <w:rFonts w:ascii="GHEA Grapalat" w:hAnsi="GHEA Grapalat"/>
        </w:rPr>
        <w:t xml:space="preserve">, ОБЪЯВЛЕННЫЙ С ЦЕЛЬЮ ПРИОБРЕТЕНИЯ </w:t>
      </w:r>
      <w:r w:rsidR="009B5ED8">
        <w:rPr>
          <w:rFonts w:ascii="GHEA Grapalat" w:hAnsi="GHEA Grapalat"/>
          <w:i/>
        </w:rPr>
        <w:t>СТРОИТЕЛЬСТВ</w:t>
      </w:r>
      <w:proofErr w:type="gramStart"/>
      <w:r w:rsidR="009B5ED8">
        <w:rPr>
          <w:rFonts w:ascii="GHEA Grapalat" w:hAnsi="GHEA Grapalat"/>
          <w:i/>
        </w:rPr>
        <w:t>A</w:t>
      </w:r>
      <w:proofErr w:type="gramEnd"/>
      <w:r w:rsidR="009B5ED8">
        <w:rPr>
          <w:rFonts w:ascii="GHEA Grapalat" w:hAnsi="GHEA Grapalat"/>
          <w:i/>
        </w:rPr>
        <w:t xml:space="preserve"> ВОДОПРОВОДА ПИТЬЕВОЙ ВОДЫ ДЛЯ НУЖД ОБЩИНЫ КАНАКЕРАВАН КОТАЙКСКОГО МАРЗА РА</w:t>
      </w:r>
      <w:r w:rsidR="00FC7DFC">
        <w:rPr>
          <w:rFonts w:ascii="GHEA Grapalat" w:hAnsi="GHEA Grapalat"/>
          <w:i/>
        </w:rPr>
        <w:t xml:space="preserve"> </w:t>
      </w:r>
      <w:r w:rsidRPr="009044F1">
        <w:rPr>
          <w:rFonts w:ascii="GHEA Grapalat" w:hAnsi="GHEA Grapalat"/>
        </w:rPr>
        <w:t xml:space="preserve"> ДЛЯ НУЖД </w:t>
      </w:r>
      <w:r w:rsidR="00E9641E" w:rsidRPr="003B759C">
        <w:rPr>
          <w:rFonts w:ascii="GHEA Grapalat" w:hAnsi="GHEA Grapalat"/>
          <w:i/>
        </w:rPr>
        <w:t>КАНАКЕРАВАН</w:t>
      </w:r>
      <w:r w:rsidRPr="00E45A13">
        <w:rPr>
          <w:rFonts w:ascii="GHEA Grapalat" w:hAnsi="GHEA Grapalat"/>
          <w:i/>
        </w:rPr>
        <w:t>СК</w:t>
      </w:r>
      <w:r w:rsidRPr="003B759C">
        <w:rPr>
          <w:rFonts w:ascii="GHEA Grapalat" w:hAnsi="GHEA Grapalat"/>
          <w:i/>
        </w:rPr>
        <w:t xml:space="preserve">ОГО </w:t>
      </w:r>
      <w:r w:rsidRPr="00E45A13">
        <w:rPr>
          <w:rFonts w:ascii="GHEA Grapalat" w:hAnsi="GHEA Grapalat"/>
          <w:i/>
        </w:rPr>
        <w:t>МУНИЦИПАЛИТЕТ</w:t>
      </w:r>
      <w:r w:rsidRPr="003B759C">
        <w:rPr>
          <w:rFonts w:ascii="GHEA Grapalat" w:hAnsi="GHEA Grapalat"/>
          <w:i/>
        </w:rPr>
        <w:t>А</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E9641E">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Pr="003B759C" w:rsidRDefault="00520F57" w:rsidP="00B46D58">
      <w:pPr>
        <w:widowControl w:val="0"/>
        <w:spacing w:after="160"/>
        <w:jc w:val="center"/>
        <w:rPr>
          <w:rFonts w:ascii="GHEA Grapalat" w:hAnsi="GHEA Grapalat"/>
          <w:b/>
        </w:rPr>
      </w:pPr>
    </w:p>
    <w:p w:rsidR="006378D8" w:rsidRPr="003B759C" w:rsidRDefault="006378D8" w:rsidP="00B46D58">
      <w:pPr>
        <w:widowControl w:val="0"/>
        <w:spacing w:after="160"/>
        <w:jc w:val="center"/>
        <w:rPr>
          <w:rFonts w:ascii="GHEA Grapalat" w:hAnsi="GHEA Grapalat"/>
          <w:b/>
        </w:rPr>
      </w:pPr>
    </w:p>
    <w:p w:rsidR="006378D8" w:rsidRPr="003B759C" w:rsidRDefault="006378D8" w:rsidP="00B46D58">
      <w:pPr>
        <w:widowControl w:val="0"/>
        <w:spacing w:after="160"/>
        <w:jc w:val="center"/>
        <w:rPr>
          <w:rFonts w:ascii="GHEA Grapalat" w:hAnsi="GHEA Grapalat"/>
          <w:b/>
        </w:rPr>
      </w:pPr>
    </w:p>
    <w:p w:rsidR="006378D8" w:rsidRPr="003B759C" w:rsidRDefault="006378D8" w:rsidP="00B46D58">
      <w:pPr>
        <w:widowControl w:val="0"/>
        <w:spacing w:after="160"/>
        <w:jc w:val="center"/>
        <w:rPr>
          <w:rFonts w:ascii="GHEA Grapalat" w:hAnsi="GHEA Grapalat"/>
          <w:b/>
        </w:rPr>
      </w:pPr>
    </w:p>
    <w:p w:rsidR="006378D8" w:rsidRPr="003B759C" w:rsidRDefault="006378D8"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proofErr w:type="gramStart"/>
      <w:r w:rsidRPr="009044F1">
        <w:rPr>
          <w:rFonts w:ascii="GHEA Grapalat" w:hAnsi="GHEA Grapalat"/>
          <w:b/>
        </w:rPr>
        <w:t>НА</w:t>
      </w:r>
      <w:proofErr w:type="gramEnd"/>
      <w:r w:rsidRPr="009044F1">
        <w:rPr>
          <w:rFonts w:ascii="GHEA Grapalat" w:hAnsi="GHEA Grapalat"/>
          <w:b/>
        </w:rPr>
        <w:t xml:space="preserve"> </w:t>
      </w:r>
      <w:r w:rsidR="00E9641E">
        <w:rPr>
          <w:rFonts w:ascii="GHEA Grapalat" w:hAnsi="GHEA Grapalat"/>
          <w:b/>
        </w:rPr>
        <w:t>ЗАПРОСА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2A6502" w:rsidP="00E17B7F">
      <w:pPr>
        <w:widowControl w:val="0"/>
        <w:spacing w:after="160"/>
        <w:ind w:hanging="567"/>
        <w:jc w:val="both"/>
        <w:rPr>
          <w:rFonts w:ascii="GHEA Grapalat" w:hAnsi="GHEA Grapalat"/>
          <w:spacing w:val="-6"/>
        </w:rPr>
      </w:pPr>
      <w:r w:rsidRPr="003B759C">
        <w:rPr>
          <w:rFonts w:ascii="GHEA Grapalat" w:hAnsi="GHEA Grapalat"/>
          <w:spacing w:val="-6"/>
        </w:rPr>
        <w:lastRenderedPageBreak/>
        <w:tab/>
      </w:r>
      <w:proofErr w:type="gramStart"/>
      <w:r w:rsidR="00096865" w:rsidRPr="006D2DF7">
        <w:rPr>
          <w:rFonts w:ascii="GHEA Grapalat" w:hAnsi="GHEA Grapalat"/>
          <w:spacing w:val="-6"/>
        </w:rPr>
        <w:t xml:space="preserve">Настоящее Приглашение предоставляется в дополнение к объявлению об </w:t>
      </w:r>
      <w:r w:rsidR="00E9641E">
        <w:rPr>
          <w:rFonts w:ascii="GHEA Grapalat" w:hAnsi="GHEA Grapalat"/>
          <w:spacing w:val="-6"/>
        </w:rPr>
        <w:t>запроса котировок</w:t>
      </w:r>
      <w:r w:rsidR="00096865" w:rsidRPr="006D2DF7">
        <w:rPr>
          <w:rFonts w:ascii="GHEA Grapalat" w:hAnsi="GHEA Grapalat"/>
          <w:spacing w:val="-6"/>
        </w:rPr>
        <w:t xml:space="preserve">, проводимом под кодом </w:t>
      </w:r>
      <w:r w:rsidR="005D09EE">
        <w:rPr>
          <w:rFonts w:ascii="GHEA Grapalat" w:hAnsi="GHEA Grapalat"/>
          <w:spacing w:val="-6"/>
          <w:lang w:val="en-US"/>
        </w:rPr>
        <w:t>HHKMKAH</w:t>
      </w:r>
      <w:r w:rsidR="005D09EE" w:rsidRPr="005D09EE">
        <w:rPr>
          <w:rFonts w:ascii="GHEA Grapalat" w:hAnsi="GHEA Grapalat"/>
          <w:spacing w:val="-6"/>
        </w:rPr>
        <w:t>-</w:t>
      </w:r>
      <w:r w:rsidR="005D09EE">
        <w:rPr>
          <w:rFonts w:ascii="GHEA Grapalat" w:hAnsi="GHEA Grapalat"/>
          <w:spacing w:val="-6"/>
          <w:lang w:val="en-US"/>
        </w:rPr>
        <w:t>GHASHDZB</w:t>
      </w:r>
      <w:r w:rsidR="005D09EE" w:rsidRPr="005D09EE">
        <w:rPr>
          <w:rFonts w:ascii="GHEA Grapalat" w:hAnsi="GHEA Grapalat"/>
          <w:spacing w:val="-6"/>
        </w:rPr>
        <w:t>-</w:t>
      </w:r>
      <w:r w:rsidR="009B5ED8">
        <w:rPr>
          <w:rFonts w:ascii="GHEA Grapalat" w:hAnsi="GHEA Grapalat"/>
          <w:spacing w:val="-6"/>
        </w:rPr>
        <w:t>20/10</w:t>
      </w:r>
      <w:r w:rsidR="006378D8" w:rsidRPr="003B759C">
        <w:rPr>
          <w:rFonts w:ascii="GHEA Grapalat" w:hAnsi="GHEA Grapalat"/>
          <w:spacing w:val="-6"/>
        </w:rPr>
        <w:t xml:space="preserve"> </w:t>
      </w:r>
      <w:r w:rsidR="00096865" w:rsidRPr="006D2DF7">
        <w:rPr>
          <w:rFonts w:ascii="GHEA Grapalat" w:hAnsi="GHEA Grapalat"/>
          <w:spacing w:val="-6"/>
        </w:rPr>
        <w:t>далее — процедура).</w:t>
      </w:r>
      <w:proofErr w:type="gramEnd"/>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proofErr w:type="spellStart"/>
      <w:r w:rsidR="00E9641E" w:rsidRPr="003B759C">
        <w:rPr>
          <w:rFonts w:ascii="GHEA Grapalat" w:hAnsi="GHEA Grapalat"/>
          <w:i/>
        </w:rPr>
        <w:t>Канакераван</w:t>
      </w:r>
      <w:r w:rsidR="002A6502" w:rsidRPr="003B759C">
        <w:rPr>
          <w:rFonts w:ascii="GHEA Grapalat" w:hAnsi="GHEA Grapalat"/>
        </w:rPr>
        <w:t>й</w:t>
      </w:r>
      <w:r w:rsidR="002A6502" w:rsidRPr="00474B6D">
        <w:rPr>
          <w:rFonts w:ascii="GHEA Grapalat" w:hAnsi="GHEA Grapalat"/>
          <w:i/>
        </w:rPr>
        <w:t>к</w:t>
      </w:r>
      <w:r w:rsidR="002A6502" w:rsidRPr="00E45A13">
        <w:rPr>
          <w:rFonts w:ascii="GHEA Grapalat" w:hAnsi="GHEA Grapalat"/>
          <w:i/>
        </w:rPr>
        <w:t>ск</w:t>
      </w:r>
      <w:r w:rsidR="002A6502" w:rsidRPr="003B759C">
        <w:rPr>
          <w:rFonts w:ascii="GHEA Grapalat" w:hAnsi="GHEA Grapalat"/>
          <w:i/>
        </w:rPr>
        <w:t>ого</w:t>
      </w:r>
      <w:proofErr w:type="spellEnd"/>
      <w:r w:rsidR="002A6502" w:rsidRPr="003B759C">
        <w:rPr>
          <w:rFonts w:ascii="GHEA Grapalat" w:hAnsi="GHEA Grapalat"/>
          <w:i/>
        </w:rPr>
        <w:t xml:space="preserve"> </w:t>
      </w:r>
      <w:r w:rsidR="002A6502" w:rsidRPr="00E45A13">
        <w:rPr>
          <w:rFonts w:ascii="GHEA Grapalat" w:hAnsi="GHEA Grapalat"/>
          <w:i/>
        </w:rPr>
        <w:t>муниципалитет</w:t>
      </w:r>
      <w:r w:rsidR="002A6502" w:rsidRPr="003B759C">
        <w:rPr>
          <w:rFonts w:ascii="GHEA Grapalat" w:hAnsi="GHEA Grapalat"/>
          <w:i/>
        </w:rPr>
        <w:t>а</w:t>
      </w:r>
      <w:r w:rsidR="002A6502">
        <w:rPr>
          <w:rFonts w:ascii="GHEA Grapalat" w:hAnsi="GHEA Grapalat"/>
          <w:i/>
        </w:rPr>
        <w:t xml:space="preserve"> </w:t>
      </w:r>
      <w:r w:rsidRPr="000B2CFA">
        <w:rPr>
          <w:rFonts w:ascii="GHEA Grapalat" w:hAnsi="GHEA Grapalat"/>
        </w:rPr>
        <w:t>(далее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2E4BC5" w:rsidRDefault="00A81DD5" w:rsidP="002A6502">
      <w:pPr>
        <w:pStyle w:val="23"/>
        <w:widowControl w:val="0"/>
        <w:spacing w:after="160"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r w:rsidR="00902F5F">
        <w:rPr>
          <w:rFonts w:ascii="GHEA Grapalat" w:hAnsi="GHEA Grapalat"/>
          <w:u w:val="single"/>
          <w:lang w:val="af-ZA"/>
        </w:rPr>
        <w:t>tatevik.hovhannisyan@osllc.am</w:t>
      </w:r>
      <w:r w:rsidR="002A6502" w:rsidRPr="009044F1">
        <w:rPr>
          <w:rFonts w:ascii="GHEA Grapalat" w:hAnsi="GHEA Grapalat"/>
        </w:rPr>
        <w:t xml:space="preserve"> </w:t>
      </w:r>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w:t>
      </w:r>
      <w:r w:rsidR="00D536C1">
        <w:rPr>
          <w:rFonts w:ascii="GHEA Grapalat" w:hAnsi="GHEA Grapalat"/>
          <w:i w:val="0"/>
          <w:sz w:val="24"/>
          <w:szCs w:val="24"/>
        </w:rPr>
        <w:t xml:space="preserve"> закупки является приобретение </w:t>
      </w:r>
      <w:proofErr w:type="spellStart"/>
      <w:r w:rsidR="009B5ED8">
        <w:rPr>
          <w:rFonts w:ascii="GHEA Grapalat" w:hAnsi="GHEA Grapalat"/>
          <w:sz w:val="24"/>
          <w:szCs w:val="24"/>
        </w:rPr>
        <w:t>Строительств</w:t>
      </w:r>
      <w:proofErr w:type="gramStart"/>
      <w:r w:rsidR="009B5ED8">
        <w:rPr>
          <w:rFonts w:ascii="GHEA Grapalat" w:hAnsi="GHEA Grapalat"/>
          <w:sz w:val="24"/>
          <w:szCs w:val="24"/>
        </w:rPr>
        <w:t>a</w:t>
      </w:r>
      <w:proofErr w:type="spellEnd"/>
      <w:proofErr w:type="gramEnd"/>
      <w:r w:rsidR="009B5ED8">
        <w:rPr>
          <w:rFonts w:ascii="GHEA Grapalat" w:hAnsi="GHEA Grapalat"/>
          <w:sz w:val="24"/>
          <w:szCs w:val="24"/>
        </w:rPr>
        <w:t xml:space="preserve"> водопровода питьевой воды для нужд общины </w:t>
      </w:r>
      <w:proofErr w:type="spellStart"/>
      <w:r w:rsidR="009B5ED8">
        <w:rPr>
          <w:rFonts w:ascii="GHEA Grapalat" w:hAnsi="GHEA Grapalat"/>
          <w:sz w:val="24"/>
          <w:szCs w:val="24"/>
        </w:rPr>
        <w:t>Канакераван</w:t>
      </w:r>
      <w:proofErr w:type="spellEnd"/>
      <w:r w:rsidR="009B5ED8">
        <w:rPr>
          <w:rFonts w:ascii="GHEA Grapalat" w:hAnsi="GHEA Grapalat"/>
          <w:sz w:val="24"/>
          <w:szCs w:val="24"/>
        </w:rPr>
        <w:t xml:space="preserve"> </w:t>
      </w:r>
      <w:proofErr w:type="spellStart"/>
      <w:r w:rsidR="009B5ED8">
        <w:rPr>
          <w:rFonts w:ascii="GHEA Grapalat" w:hAnsi="GHEA Grapalat"/>
          <w:sz w:val="24"/>
          <w:szCs w:val="24"/>
        </w:rPr>
        <w:t>Котайкского</w:t>
      </w:r>
      <w:proofErr w:type="spellEnd"/>
      <w:r w:rsidR="009B5ED8">
        <w:rPr>
          <w:rFonts w:ascii="GHEA Grapalat" w:hAnsi="GHEA Grapalat"/>
          <w:sz w:val="24"/>
          <w:szCs w:val="24"/>
        </w:rPr>
        <w:t xml:space="preserve"> </w:t>
      </w:r>
      <w:proofErr w:type="spellStart"/>
      <w:r w:rsidR="009B5ED8">
        <w:rPr>
          <w:rFonts w:ascii="GHEA Grapalat" w:hAnsi="GHEA Grapalat"/>
          <w:sz w:val="24"/>
          <w:szCs w:val="24"/>
        </w:rPr>
        <w:t>марза</w:t>
      </w:r>
      <w:proofErr w:type="spellEnd"/>
      <w:r w:rsidR="009B5ED8">
        <w:rPr>
          <w:rFonts w:ascii="GHEA Grapalat" w:hAnsi="GHEA Grapalat"/>
          <w:sz w:val="24"/>
          <w:szCs w:val="24"/>
        </w:rPr>
        <w:t xml:space="preserve"> РА</w:t>
      </w:r>
      <w:r w:rsidR="00FC7DFC">
        <w:rPr>
          <w:rFonts w:ascii="GHEA Grapalat" w:hAnsi="GHEA Grapalat"/>
          <w:sz w:val="24"/>
          <w:szCs w:val="24"/>
        </w:rPr>
        <w:t xml:space="preserve">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proofErr w:type="spellStart"/>
      <w:r w:rsidR="00E9641E" w:rsidRPr="003B759C">
        <w:rPr>
          <w:rFonts w:ascii="GHEA Grapalat" w:hAnsi="GHEA Grapalat"/>
          <w:i w:val="0"/>
          <w:sz w:val="24"/>
          <w:szCs w:val="24"/>
        </w:rPr>
        <w:t>Канакераван</w:t>
      </w:r>
      <w:r w:rsidR="00D536C1" w:rsidRPr="00E45A13">
        <w:rPr>
          <w:rFonts w:ascii="GHEA Grapalat" w:hAnsi="GHEA Grapalat"/>
          <w:sz w:val="24"/>
          <w:szCs w:val="24"/>
        </w:rPr>
        <w:t>ск</w:t>
      </w:r>
      <w:r w:rsidR="00D536C1" w:rsidRPr="003B759C">
        <w:rPr>
          <w:rFonts w:ascii="GHEA Grapalat" w:hAnsi="GHEA Grapalat"/>
          <w:sz w:val="24"/>
          <w:szCs w:val="24"/>
        </w:rPr>
        <w:t>ого</w:t>
      </w:r>
      <w:proofErr w:type="spellEnd"/>
      <w:r w:rsidR="00D536C1" w:rsidRPr="003B759C">
        <w:rPr>
          <w:rFonts w:ascii="GHEA Grapalat" w:hAnsi="GHEA Grapalat"/>
          <w:sz w:val="24"/>
          <w:szCs w:val="24"/>
        </w:rPr>
        <w:t xml:space="preserve"> </w:t>
      </w:r>
      <w:r w:rsidR="00D536C1" w:rsidRPr="00E45A13">
        <w:rPr>
          <w:rFonts w:ascii="GHEA Grapalat" w:hAnsi="GHEA Grapalat"/>
          <w:sz w:val="24"/>
          <w:szCs w:val="24"/>
        </w:rPr>
        <w:t>муниципал</w:t>
      </w:r>
      <w:r w:rsidR="00D536C1" w:rsidRPr="003B759C">
        <w:rPr>
          <w:rFonts w:ascii="GHEA Grapalat" w:hAnsi="GHEA Grapalat"/>
          <w:sz w:val="24"/>
          <w:szCs w:val="24"/>
        </w:rPr>
        <w:t>итета</w:t>
      </w:r>
      <w:r w:rsidRPr="009044F1">
        <w:rPr>
          <w:rFonts w:ascii="GHEA Grapalat" w:hAnsi="GHEA Grapalat"/>
          <w:i w:val="0"/>
          <w:sz w:val="24"/>
          <w:szCs w:val="24"/>
        </w:rPr>
        <w:t>, которые сгруппированы в лоты "</w:t>
      </w:r>
      <w:r w:rsidR="00D536C1" w:rsidRPr="003B759C">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8E7AA2" w:rsidP="008E7AA2">
            <w:pPr>
              <w:pStyle w:val="23"/>
              <w:widowControl w:val="0"/>
              <w:spacing w:after="120" w:line="240" w:lineRule="auto"/>
              <w:ind w:firstLine="0"/>
              <w:rPr>
                <w:rFonts w:ascii="GHEA Grapalat" w:hAnsi="GHEA Grapalat"/>
                <w:sz w:val="24"/>
                <w:szCs w:val="24"/>
                <w:u w:val="single"/>
                <w:vertAlign w:val="subscript"/>
              </w:rPr>
            </w:pPr>
            <w:r w:rsidRPr="008E7AA2">
              <w:rPr>
                <w:rFonts w:ascii="GHEA Grapalat" w:hAnsi="GHEA Grapalat"/>
                <w:i/>
                <w:sz w:val="24"/>
                <w:szCs w:val="24"/>
              </w:rPr>
              <w:t>Строительств</w:t>
            </w:r>
            <w:r>
              <w:rPr>
                <w:rFonts w:ascii="GHEA Grapalat" w:hAnsi="GHEA Grapalat"/>
                <w:i/>
                <w:sz w:val="24"/>
                <w:szCs w:val="24"/>
              </w:rPr>
              <w:t>о</w:t>
            </w:r>
            <w:r w:rsidRPr="008E7AA2">
              <w:rPr>
                <w:rFonts w:ascii="GHEA Grapalat" w:hAnsi="GHEA Grapalat"/>
                <w:i/>
                <w:sz w:val="24"/>
                <w:szCs w:val="24"/>
              </w:rPr>
              <w:t xml:space="preserve"> водопровода питьевой воды для нужд общины </w:t>
            </w:r>
            <w:proofErr w:type="spellStart"/>
            <w:r w:rsidRPr="008E7AA2">
              <w:rPr>
                <w:rFonts w:ascii="GHEA Grapalat" w:hAnsi="GHEA Grapalat"/>
                <w:i/>
                <w:sz w:val="24"/>
                <w:szCs w:val="24"/>
              </w:rPr>
              <w:t>Канакераван</w:t>
            </w:r>
            <w:proofErr w:type="spellEnd"/>
            <w:r w:rsidRPr="008E7AA2">
              <w:rPr>
                <w:rFonts w:ascii="GHEA Grapalat" w:hAnsi="GHEA Grapalat"/>
                <w:i/>
                <w:sz w:val="24"/>
                <w:szCs w:val="24"/>
              </w:rPr>
              <w:t xml:space="preserve"> </w:t>
            </w:r>
            <w:proofErr w:type="spellStart"/>
            <w:r w:rsidRPr="008E7AA2">
              <w:rPr>
                <w:rFonts w:ascii="GHEA Grapalat" w:hAnsi="GHEA Grapalat"/>
                <w:i/>
                <w:sz w:val="24"/>
                <w:szCs w:val="24"/>
              </w:rPr>
              <w:t>Котайкского</w:t>
            </w:r>
            <w:proofErr w:type="spellEnd"/>
            <w:r w:rsidRPr="008E7AA2">
              <w:rPr>
                <w:rFonts w:ascii="GHEA Grapalat" w:hAnsi="GHEA Grapalat"/>
                <w:i/>
                <w:sz w:val="24"/>
                <w:szCs w:val="24"/>
              </w:rPr>
              <w:t xml:space="preserve"> </w:t>
            </w:r>
            <w:proofErr w:type="spellStart"/>
            <w:r w:rsidRPr="008E7AA2">
              <w:rPr>
                <w:rFonts w:ascii="GHEA Grapalat" w:hAnsi="GHEA Grapalat"/>
                <w:i/>
                <w:sz w:val="24"/>
                <w:szCs w:val="24"/>
              </w:rPr>
              <w:t>марза</w:t>
            </w:r>
            <w:proofErr w:type="spellEnd"/>
            <w:r w:rsidRPr="008E7AA2">
              <w:rPr>
                <w:rFonts w:ascii="GHEA Grapalat" w:hAnsi="GHEA Grapalat"/>
                <w:i/>
                <w:sz w:val="24"/>
                <w:szCs w:val="24"/>
              </w:rPr>
              <w:t xml:space="preserve"> РА</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w:t>
      </w:r>
      <w:r w:rsidRPr="009044F1">
        <w:rPr>
          <w:rFonts w:ascii="GHEA Grapalat" w:hAnsi="GHEA Grapalat"/>
        </w:rPr>
        <w:lastRenderedPageBreak/>
        <w:t>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proofErr w:type="spellStart"/>
      <w:r w:rsidRPr="009044F1">
        <w:rPr>
          <w:rFonts w:ascii="GHEA Grapalat" w:hAnsi="GHEA Grapalat"/>
        </w:rPr>
        <w:t>Участник</w:t>
      </w:r>
      <w:proofErr w:type="gramStart"/>
      <w:r w:rsidR="000C3F69">
        <w:rPr>
          <w:rFonts w:ascii="GHEA Grapalat" w:hAnsi="GHEA Grapalat"/>
        </w:rPr>
        <w:t>,</w:t>
      </w:r>
      <w:r w:rsidR="002C1D72" w:rsidRPr="002C1D72">
        <w:rPr>
          <w:rFonts w:ascii="GHEA Grapalat" w:hAnsi="GHEA Grapalat"/>
        </w:rPr>
        <w:t>в</w:t>
      </w:r>
      <w:proofErr w:type="spellEnd"/>
      <w:proofErr w:type="gramEnd"/>
      <w:r w:rsidR="002C1D72" w:rsidRPr="002C1D72">
        <w:rPr>
          <w:rFonts w:ascii="GHEA Grapalat" w:hAnsi="GHEA Grapalat"/>
        </w:rPr>
        <w:t xml:space="preserve">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proofErr w:type="spellStart"/>
      <w:r w:rsidR="00CE23B1" w:rsidRPr="009044F1">
        <w:rPr>
          <w:rFonts w:ascii="GHEA Grapalat" w:hAnsi="GHEA Grapalat"/>
          <w:sz w:val="24"/>
          <w:szCs w:val="24"/>
        </w:rPr>
        <w:t>договора</w:t>
      </w:r>
      <w:r w:rsidR="00CE23B1">
        <w:rPr>
          <w:rFonts w:ascii="GHEA Grapalat" w:hAnsi="GHEA Grapalat"/>
          <w:sz w:val="24"/>
          <w:szCs w:val="24"/>
        </w:rPr>
        <w:t>субподряда</w:t>
      </w:r>
      <w:proofErr w:type="spellEnd"/>
      <w:r w:rsidRPr="009044F1">
        <w:rPr>
          <w:rFonts w:ascii="GHEA Grapalat" w:hAnsi="GHEA Grapalat"/>
          <w:sz w:val="24"/>
          <w:szCs w:val="24"/>
        </w:rPr>
        <w:t xml:space="preserve"> не может являться участник, подавший заявку с целью участия в настоящей процедур</w:t>
      </w:r>
      <w:proofErr w:type="gramStart"/>
      <w:r w:rsidRPr="009044F1">
        <w:rPr>
          <w:rFonts w:ascii="GHEA Grapalat" w:hAnsi="GHEA Grapalat"/>
          <w:sz w:val="24"/>
          <w:szCs w:val="24"/>
        </w:rPr>
        <w:t>е</w:t>
      </w:r>
      <w:r w:rsidR="00C366B6">
        <w:rPr>
          <w:rFonts w:ascii="GHEA Grapalat" w:hAnsi="GHEA Grapalat"/>
        </w:rPr>
        <w:t>(</w:t>
      </w:r>
      <w:proofErr w:type="gramEnd"/>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w:t>
      </w:r>
      <w:proofErr w:type="gramStart"/>
      <w:r w:rsidR="000A6B75" w:rsidRPr="009044F1">
        <w:rPr>
          <w:rFonts w:ascii="GHEA Grapalat" w:hAnsi="GHEA Grapalat"/>
          <w:sz w:val="24"/>
          <w:szCs w:val="24"/>
        </w:rPr>
        <w:t>у</w:t>
      </w:r>
      <w:r w:rsidR="00796D4A">
        <w:rPr>
          <w:rFonts w:ascii="GHEA Grapalat" w:hAnsi="GHEA Grapalat"/>
        </w:rPr>
        <w:t>(</w:t>
      </w:r>
      <w:proofErr w:type="gramEnd"/>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предусмотренным </w:t>
      </w:r>
      <w:proofErr w:type="spellStart"/>
      <w:r w:rsidR="00791FE4" w:rsidRPr="007D4470">
        <w:rPr>
          <w:rFonts w:ascii="GHEA Grapalat" w:hAnsi="GHEA Grapalat"/>
        </w:rPr>
        <w:t>настоящимприглашением</w:t>
      </w:r>
      <w:proofErr w:type="spellEnd"/>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proofErr w:type="gramStart"/>
      <w:r w:rsidRPr="009044F1">
        <w:rPr>
          <w:rFonts w:ascii="GHEA Grapalat" w:hAnsi="GHEA Grapalat"/>
          <w:sz w:val="24"/>
          <w:szCs w:val="24"/>
        </w:rPr>
        <w:t>на</w:t>
      </w:r>
      <w:proofErr w:type="gramEnd"/>
      <w:r w:rsidRPr="009044F1">
        <w:rPr>
          <w:rFonts w:ascii="GHEA Grapalat" w:hAnsi="GHEA Grapalat"/>
          <w:sz w:val="24"/>
          <w:szCs w:val="24"/>
        </w:rPr>
        <w:t xml:space="preserve"> </w:t>
      </w:r>
      <w:r w:rsidR="00E9641E">
        <w:rPr>
          <w:rFonts w:ascii="GHEA Grapalat" w:hAnsi="GHEA Grapalat"/>
          <w:sz w:val="24"/>
          <w:szCs w:val="24"/>
        </w:rPr>
        <w:t>запроса котировок</w:t>
      </w:r>
      <w:r w:rsidRPr="009044F1">
        <w:rPr>
          <w:rFonts w:ascii="GHEA Grapalat" w:hAnsi="GHEA Grapalat"/>
          <w:sz w:val="24"/>
          <w:szCs w:val="24"/>
        </w:rPr>
        <w:t>.</w:t>
      </w:r>
    </w:p>
    <w:p w:rsidR="00BA4929"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172958" w:rsidRPr="003B759C">
        <w:rPr>
          <w:rFonts w:ascii="GHEA Grapalat" w:hAnsi="GHEA Grapalat"/>
          <w:i/>
          <w:sz w:val="24"/>
          <w:szCs w:val="24"/>
        </w:rPr>
        <w:t xml:space="preserve">РА </w:t>
      </w:r>
      <w:proofErr w:type="spellStart"/>
      <w:r w:rsidR="00172958" w:rsidRPr="003B759C">
        <w:rPr>
          <w:rFonts w:ascii="GHEA Grapalat" w:hAnsi="GHEA Grapalat"/>
          <w:i/>
          <w:sz w:val="24"/>
          <w:szCs w:val="24"/>
        </w:rPr>
        <w:t>Армавирская</w:t>
      </w:r>
      <w:proofErr w:type="spellEnd"/>
      <w:r w:rsidR="00172958" w:rsidRPr="003B759C">
        <w:rPr>
          <w:rFonts w:ascii="GHEA Grapalat" w:hAnsi="GHEA Grapalat"/>
          <w:i/>
          <w:sz w:val="24"/>
          <w:szCs w:val="24"/>
        </w:rPr>
        <w:t xml:space="preserve"> область, с. </w:t>
      </w:r>
      <w:proofErr w:type="spellStart"/>
      <w:r w:rsidR="00E9641E" w:rsidRPr="003B759C">
        <w:rPr>
          <w:rFonts w:ascii="GHEA Grapalat" w:hAnsi="GHEA Grapalat"/>
          <w:i/>
          <w:sz w:val="24"/>
          <w:szCs w:val="24"/>
        </w:rPr>
        <w:t>Канакераван</w:t>
      </w:r>
      <w:proofErr w:type="spellEnd"/>
      <w:r w:rsidR="00172958" w:rsidRPr="003B759C">
        <w:rPr>
          <w:rFonts w:ascii="GHEA Grapalat" w:hAnsi="GHEA Grapalat"/>
          <w:i/>
          <w:sz w:val="24"/>
          <w:szCs w:val="24"/>
        </w:rPr>
        <w:t xml:space="preserve">, ул. 1 </w:t>
      </w:r>
      <w:r w:rsidR="00172958" w:rsidRPr="003B759C">
        <w:rPr>
          <w:rFonts w:ascii="GHEA Grapalat" w:hAnsi="GHEA Grapalat"/>
          <w:sz w:val="24"/>
          <w:szCs w:val="24"/>
        </w:rPr>
        <w:t>48/</w:t>
      </w:r>
      <w:r>
        <w:rPr>
          <w:rFonts w:ascii="GHEA Grapalat" w:hAnsi="GHEA Grapalat"/>
          <w:sz w:val="24"/>
          <w:szCs w:val="24"/>
        </w:rPr>
        <w:t xml:space="preserve"> не позднее, чем </w:t>
      </w:r>
      <w:r w:rsidRPr="00172958">
        <w:rPr>
          <w:rFonts w:ascii="GHEA Grapalat" w:hAnsi="GHEA Grapalat"/>
          <w:sz w:val="24"/>
          <w:szCs w:val="24"/>
        </w:rPr>
        <w:t>"</w:t>
      </w:r>
      <w:r w:rsidR="00172958" w:rsidRPr="003B759C">
        <w:rPr>
          <w:rFonts w:ascii="GHEA Grapalat" w:hAnsi="GHEA Grapalat"/>
          <w:sz w:val="24"/>
          <w:szCs w:val="24"/>
        </w:rPr>
        <w:t>12:00</w:t>
      </w:r>
      <w:r w:rsidRPr="00172958">
        <w:rPr>
          <w:rFonts w:ascii="GHEA Grapalat" w:hAnsi="GHEA Grapalat"/>
          <w:sz w:val="24"/>
          <w:szCs w:val="24"/>
        </w:rPr>
        <w:t>"</w:t>
      </w:r>
      <w:r>
        <w:rPr>
          <w:rFonts w:ascii="GHEA Grapalat" w:hAnsi="GHEA Grapalat"/>
          <w:sz w:val="24"/>
          <w:szCs w:val="24"/>
        </w:rPr>
        <w:t xml:space="preserve"> часов "</w:t>
      </w:r>
      <w:r w:rsidR="00787D66" w:rsidRPr="003B759C">
        <w:rPr>
          <w:rFonts w:ascii="GHEA Grapalat" w:hAnsi="GHEA Grapalat"/>
          <w:sz w:val="24"/>
          <w:szCs w:val="24"/>
        </w:rPr>
        <w:t>7</w:t>
      </w:r>
      <w:r>
        <w:rPr>
          <w:rFonts w:ascii="GHEA Grapalat" w:hAnsi="GHEA Grapalat"/>
          <w:sz w:val="24"/>
          <w:szCs w:val="24"/>
        </w:rPr>
        <w:t xml:space="preserve">"-го дня </w:t>
      </w:r>
      <w:proofErr w:type="gramStart"/>
      <w:r>
        <w:rPr>
          <w:rFonts w:ascii="GHEA Grapalat" w:hAnsi="GHEA Grapalat"/>
          <w:sz w:val="24"/>
          <w:szCs w:val="24"/>
        </w:rPr>
        <w:t>с 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 </w:t>
      </w:r>
    </w:p>
    <w:p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sidRPr="00172958">
        <w:rPr>
          <w:rFonts w:ascii="GHEA Grapalat" w:hAnsi="GHEA Grapalat"/>
          <w:sz w:val="24"/>
          <w:szCs w:val="24"/>
        </w:rPr>
        <w:t xml:space="preserve"> </w:t>
      </w:r>
      <w:r w:rsidR="0094590C" w:rsidRPr="0094590C">
        <w:rPr>
          <w:rFonts w:ascii="GHEA Grapalat" w:hAnsi="GHEA Grapalat"/>
          <w:sz w:val="24"/>
          <w:szCs w:val="24"/>
        </w:rPr>
        <w:t>Т</w:t>
      </w:r>
      <w:r w:rsidR="0094590C">
        <w:rPr>
          <w:rFonts w:ascii="GHEA Grapalat" w:hAnsi="GHEA Grapalat"/>
          <w:sz w:val="24"/>
          <w:szCs w:val="24"/>
        </w:rPr>
        <w:t xml:space="preserve">. </w:t>
      </w:r>
      <w:r w:rsidR="0094590C" w:rsidRPr="00E66C3C">
        <w:rPr>
          <w:rFonts w:ascii="GHEA Grapalat" w:hAnsi="GHEA Grapalat"/>
          <w:sz w:val="24"/>
          <w:szCs w:val="24"/>
        </w:rPr>
        <w:t>Оганес</w:t>
      </w:r>
      <w:r w:rsidR="00172958" w:rsidRPr="00172958">
        <w:rPr>
          <w:rFonts w:ascii="GHEA Grapalat" w:hAnsi="GHEA Grapalat"/>
          <w:sz w:val="24"/>
          <w:szCs w:val="24"/>
        </w:rPr>
        <w:t>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 xml:space="preserve">1) утвержденное им заявление-объявление, предусмотренное пунктом 2.1 части 2 настоящего </w:t>
      </w:r>
      <w:proofErr w:type="spellStart"/>
      <w:r>
        <w:rPr>
          <w:rFonts w:ascii="GHEA Grapalat" w:hAnsi="GHEA Grapalat"/>
        </w:rPr>
        <w:t>приглашения</w:t>
      </w:r>
      <w:r w:rsidR="003C5795">
        <w:rPr>
          <w:rFonts w:ascii="GHEA Grapalat" w:hAnsi="GHEA Grapalat"/>
        </w:rPr>
        <w:t>указав</w:t>
      </w:r>
      <w:proofErr w:type="spellEnd"/>
      <w:r w:rsidR="003C5795">
        <w:rPr>
          <w:rFonts w:ascii="GHEA Grapalat" w:hAnsi="GHEA Grapalat"/>
        </w:rPr>
        <w:t xml:space="preserve">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3B759C" w:rsidRDefault="0062795D" w:rsidP="00B46D58">
      <w:pPr>
        <w:widowControl w:val="0"/>
        <w:tabs>
          <w:tab w:val="left" w:pos="1134"/>
        </w:tabs>
        <w:spacing w:after="160"/>
        <w:ind w:firstLine="567"/>
        <w:jc w:val="both"/>
        <w:rPr>
          <w:rFonts w:ascii="GHEA Grapalat" w:hAnsi="GHEA Grapalat"/>
        </w:rPr>
      </w:pPr>
      <w:r>
        <w:rPr>
          <w:rFonts w:ascii="GHEA Grapalat" w:hAnsi="GHEA Grapalat"/>
        </w:rPr>
        <w:lastRenderedPageBreak/>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 xml:space="preserve">обеспечение </w:t>
      </w:r>
      <w:proofErr w:type="spellStart"/>
      <w:r w:rsidR="00E326DD" w:rsidRPr="009044F1">
        <w:rPr>
          <w:rFonts w:ascii="GHEA Grapalat" w:hAnsi="GHEA Grapalat"/>
        </w:rPr>
        <w:t>заявки</w:t>
      </w:r>
      <w:r w:rsidR="0067389F" w:rsidRPr="000811C1">
        <w:rPr>
          <w:rFonts w:ascii="GHEA Grapalat" w:hAnsi="GHEA Grapalat"/>
        </w:rPr>
        <w:t>-</w:t>
      </w:r>
      <w:r w:rsidR="00E326DD" w:rsidRPr="009044F1">
        <w:rPr>
          <w:rFonts w:ascii="GHEA Grapalat" w:hAnsi="GHEA Grapalat"/>
        </w:rPr>
        <w:t>в</w:t>
      </w:r>
      <w:proofErr w:type="spellEnd"/>
      <w:r w:rsidR="00E326DD" w:rsidRPr="009044F1">
        <w:rPr>
          <w:rFonts w:ascii="GHEA Grapalat" w:hAnsi="GHEA Grapalat"/>
        </w:rPr>
        <w:t xml:space="preserve"> форме наличных денег или банковской гарантии</w:t>
      </w:r>
      <w:r w:rsidR="0067389F" w:rsidRPr="000811C1">
        <w:rPr>
          <w:rFonts w:ascii="GHEA Grapalat" w:hAnsi="GHEA Grapalat"/>
        </w:rPr>
        <w:t>.</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 xml:space="preserve">с </w:t>
      </w:r>
      <w:proofErr w:type="spellStart"/>
      <w:r w:rsidR="00F57E8E" w:rsidRPr="00F04430">
        <w:rPr>
          <w:rFonts w:ascii="GHEA Grapalat" w:hAnsi="GHEA Grapalat"/>
        </w:rPr>
        <w:t>учетом</w:t>
      </w:r>
      <w:r w:rsidR="00424E1F" w:rsidRPr="00F04430">
        <w:rPr>
          <w:rFonts w:ascii="GHEA Grapalat" w:hAnsi="GHEA Grapalat"/>
        </w:rPr>
        <w:t>приложенной</w:t>
      </w:r>
      <w:proofErr w:type="spellEnd"/>
      <w:r w:rsidR="00424E1F" w:rsidRPr="00F04430">
        <w:rPr>
          <w:rFonts w:ascii="GHEA Grapalat" w:hAnsi="GHEA Grapalat"/>
        </w:rPr>
        <w:t xml:space="preserve">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определенных максимальных весов - объемных значений. При этом</w:t>
      </w:r>
      <w:proofErr w:type="gramStart"/>
      <w:r w:rsidR="004678B4" w:rsidRPr="00F04430">
        <w:rPr>
          <w:rFonts w:ascii="GHEA Grapalat" w:hAnsi="GHEA Grapalat"/>
        </w:rPr>
        <w:t>,</w:t>
      </w:r>
      <w:proofErr w:type="gramEnd"/>
      <w:r w:rsidR="004678B4" w:rsidRPr="00F04430">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Pr="003B759C"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w:t>
      </w:r>
      <w:proofErr w:type="gramStart"/>
      <w:r>
        <w:rPr>
          <w:rFonts w:ascii="GHEA Grapalat" w:hAnsi="GHEA Grapalat" w:cs="Sylfaen"/>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r>
        <w:rPr>
          <w:rFonts w:ascii="GHEA Grapalat" w:hAnsi="GHEA Grapalat"/>
          <w:b/>
        </w:rPr>
        <w:br w:type="page"/>
      </w:r>
    </w:p>
    <w:p w:rsidR="00A45946" w:rsidRPr="002E4BC5" w:rsidRDefault="00333B85" w:rsidP="00B46D58">
      <w:pPr>
        <w:widowControl w:val="0"/>
        <w:spacing w:after="160"/>
        <w:jc w:val="center"/>
        <w:rPr>
          <w:rFonts w:ascii="GHEA Grapalat" w:hAnsi="GHEA Grapalat"/>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состоящего из обобщенных </w:t>
      </w:r>
      <w:proofErr w:type="spellStart"/>
      <w:r w:rsidRPr="009044F1">
        <w:rPr>
          <w:rFonts w:ascii="GHEA Grapalat" w:hAnsi="GHEA Grapalat"/>
          <w:sz w:val="24"/>
          <w:szCs w:val="24"/>
        </w:rPr>
        <w:t>компонентов</w:t>
      </w:r>
      <w:r w:rsidR="00443317">
        <w:rPr>
          <w:rFonts w:ascii="GHEA Grapalat" w:hAnsi="GHEA Grapalat"/>
          <w:sz w:val="24"/>
          <w:szCs w:val="24"/>
        </w:rPr>
        <w:t>-</w:t>
      </w:r>
      <w:r w:rsidR="00443317" w:rsidRPr="009044F1">
        <w:rPr>
          <w:rFonts w:ascii="GHEA Grapalat" w:hAnsi="GHEA Grapalat"/>
          <w:sz w:val="24"/>
          <w:szCs w:val="24"/>
        </w:rPr>
        <w:t>стоимост</w:t>
      </w:r>
      <w:proofErr w:type="gramStart"/>
      <w:r w:rsidR="00443317">
        <w:rPr>
          <w:rFonts w:ascii="GHEA Grapalat" w:hAnsi="GHEA Grapalat"/>
          <w:sz w:val="24"/>
          <w:szCs w:val="24"/>
        </w:rPr>
        <w:t>ь</w:t>
      </w:r>
      <w:proofErr w:type="spellEnd"/>
      <w:r w:rsidR="004E68E0">
        <w:rPr>
          <w:rFonts w:ascii="GHEA Grapalat" w:hAnsi="GHEA Grapalat"/>
          <w:sz w:val="24"/>
          <w:szCs w:val="24"/>
        </w:rPr>
        <w:t>(</w:t>
      </w:r>
      <w:proofErr w:type="gramEnd"/>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proofErr w:type="gramStart"/>
      <w:r w:rsidR="00DF3688" w:rsidRPr="009044F1">
        <w:rPr>
          <w:rFonts w:ascii="GHEA Grapalat" w:hAnsi="GHEA Grapalat"/>
          <w:sz w:val="24"/>
          <w:szCs w:val="24"/>
        </w:rPr>
        <w:t>"</w:t>
      </w:r>
      <w:r w:rsidRPr="009044F1">
        <w:rPr>
          <w:rFonts w:ascii="GHEA Grapalat" w:hAnsi="GHEA Grapalat"/>
          <w:sz w:val="24"/>
          <w:szCs w:val="24"/>
        </w:rPr>
        <w:t>и</w:t>
      </w:r>
      <w:proofErr w:type="gramEnd"/>
      <w:r w:rsidRPr="009044F1">
        <w:rPr>
          <w:rFonts w:ascii="GHEA Grapalat" w:hAnsi="GHEA Grapalat"/>
          <w:sz w:val="24"/>
          <w:szCs w:val="24"/>
        </w:rPr>
        <w:t xml:space="preserve">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proofErr w:type="gramStart"/>
      <w:r w:rsidR="00A60D60" w:rsidRPr="009044F1">
        <w:rPr>
          <w:rFonts w:ascii="GHEA Grapalat" w:hAnsi="GHEA Grapalat"/>
          <w:sz w:val="24"/>
          <w:szCs w:val="24"/>
        </w:rPr>
        <w:t>"</w:t>
      </w:r>
      <w:r w:rsidRPr="009044F1">
        <w:rPr>
          <w:rFonts w:ascii="GHEA Grapalat" w:hAnsi="GHEA Grapalat"/>
          <w:sz w:val="24"/>
          <w:szCs w:val="24"/>
        </w:rPr>
        <w:t>и</w:t>
      </w:r>
      <w:proofErr w:type="gramEnd"/>
      <w:r w:rsidRPr="009044F1">
        <w:rPr>
          <w:rFonts w:ascii="GHEA Grapalat" w:hAnsi="GHEA Grapalat"/>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proofErr w:type="gramStart"/>
      <w:r>
        <w:rPr>
          <w:rFonts w:ascii="GHEA Grapalat" w:hAnsi="GHEA Grapalat"/>
          <w:sz w:val="24"/>
          <w:szCs w:val="24"/>
        </w:rPr>
        <w:t>.</w:t>
      </w:r>
      <w:r w:rsidRPr="00B9778A">
        <w:rPr>
          <w:rFonts w:ascii="GHEA Grapalat" w:hAnsi="GHEA Grapalat"/>
          <w:sz w:val="24"/>
          <w:szCs w:val="24"/>
        </w:rPr>
        <w:t>с</w:t>
      </w:r>
      <w:proofErr w:type="gramEnd"/>
      <w:r w:rsidRPr="00B9778A">
        <w:rPr>
          <w:rFonts w:ascii="GHEA Grapalat" w:hAnsi="GHEA Grapalat"/>
          <w:sz w:val="24"/>
          <w:szCs w:val="24"/>
        </w:rPr>
        <w:t xml:space="preserve">тоимость, налог на добавленную стоимость и общая </w:t>
      </w:r>
      <w:proofErr w:type="spellStart"/>
      <w:r w:rsidRPr="00B9778A">
        <w:rPr>
          <w:rFonts w:ascii="GHEA Grapalat" w:hAnsi="GHEA Grapalat"/>
          <w:sz w:val="24"/>
          <w:szCs w:val="24"/>
        </w:rPr>
        <w:t>сумма</w:t>
      </w:r>
      <w:r w:rsidR="00910938" w:rsidRPr="00B9778A">
        <w:rPr>
          <w:rFonts w:ascii="GHEA Grapalat" w:hAnsi="GHEA Grapalat"/>
          <w:sz w:val="24"/>
          <w:szCs w:val="24"/>
        </w:rPr>
        <w:t>ценового</w:t>
      </w:r>
      <w:proofErr w:type="spellEnd"/>
      <w:r w:rsidR="00910938" w:rsidRPr="00B9778A">
        <w:rPr>
          <w:rFonts w:ascii="GHEA Grapalat" w:hAnsi="GHEA Grapalat"/>
          <w:sz w:val="24"/>
          <w:szCs w:val="24"/>
        </w:rPr>
        <w:t xml:space="preserve">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несуществующая </w:t>
      </w:r>
      <w:proofErr w:type="spellStart"/>
      <w:r w:rsidRPr="00A14685">
        <w:rPr>
          <w:rFonts w:ascii="GHEA Grapalat" w:hAnsi="GHEA Grapalat"/>
          <w:sz w:val="24"/>
          <w:szCs w:val="24"/>
        </w:rPr>
        <w:t>цифра</w:t>
      </w:r>
      <w:proofErr w:type="gramStart"/>
      <w:r w:rsidRPr="00A14685">
        <w:rPr>
          <w:rFonts w:ascii="GHEA Grapalat" w:hAnsi="GHEA Grapalat"/>
          <w:sz w:val="24"/>
          <w:szCs w:val="24"/>
        </w:rPr>
        <w:t>.</w:t>
      </w:r>
      <w:r w:rsidR="00260739" w:rsidRPr="00147FD7">
        <w:rPr>
          <w:rFonts w:ascii="GHEA Grapalat" w:hAnsi="GHEA Grapalat"/>
          <w:sz w:val="24"/>
          <w:szCs w:val="24"/>
        </w:rPr>
        <w:t>П</w:t>
      </w:r>
      <w:proofErr w:type="gramEnd"/>
      <w:r w:rsidR="00260739" w:rsidRPr="00147FD7">
        <w:rPr>
          <w:rFonts w:ascii="GHEA Grapalat" w:hAnsi="GHEA Grapalat"/>
          <w:sz w:val="24"/>
          <w:szCs w:val="24"/>
        </w:rPr>
        <w:t>ри</w:t>
      </w:r>
      <w:proofErr w:type="spellEnd"/>
      <w:r w:rsidR="00260739" w:rsidRPr="00147FD7">
        <w:rPr>
          <w:rFonts w:ascii="GHEA Grapalat" w:hAnsi="GHEA Grapalat"/>
          <w:sz w:val="24"/>
          <w:szCs w:val="24"/>
        </w:rPr>
        <w:t xml:space="preserve">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proofErr w:type="gramStart"/>
      <w:r>
        <w:rPr>
          <w:rFonts w:ascii="GHEA Grapalat" w:hAnsi="GHEA Grapalat"/>
          <w:sz w:val="24"/>
          <w:szCs w:val="24"/>
        </w:rPr>
        <w:t>.</w:t>
      </w:r>
      <w:r w:rsidRPr="0048059F">
        <w:rPr>
          <w:rFonts w:ascii="GHEA Grapalat" w:hAnsi="GHEA Grapalat"/>
          <w:sz w:val="24"/>
          <w:szCs w:val="24"/>
        </w:rPr>
        <w:t>в</w:t>
      </w:r>
      <w:proofErr w:type="gramEnd"/>
      <w:r w:rsidRPr="0048059F">
        <w:rPr>
          <w:rFonts w:ascii="GHEA Grapalat" w:hAnsi="GHEA Grapalat"/>
          <w:sz w:val="24"/>
          <w:szCs w:val="24"/>
        </w:rPr>
        <w:t xml:space="preserve">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 xml:space="preserve">млн. </w:t>
      </w:r>
      <w:proofErr w:type="spellStart"/>
      <w:r w:rsidRPr="009044F1">
        <w:rPr>
          <w:rFonts w:ascii="GHEA Grapalat" w:hAnsi="GHEA Grapalat"/>
        </w:rPr>
        <w:t>драмов</w:t>
      </w:r>
      <w:proofErr w:type="spellEnd"/>
      <w:r w:rsidRPr="009044F1">
        <w:rPr>
          <w:rFonts w:ascii="GHEA Grapalat" w:hAnsi="GHEA Grapalat"/>
        </w:rPr>
        <w:t xml:space="preserve">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proofErr w:type="gramStart"/>
      <w:r w:rsidRPr="009044F1">
        <w:rPr>
          <w:rFonts w:ascii="GHEA Grapalat" w:hAnsi="GHEA Grapalat"/>
        </w:rPr>
        <w:t>б</w:t>
      </w:r>
      <w:proofErr w:type="gramEnd"/>
      <w:r w:rsidRPr="009044F1">
        <w:rPr>
          <w:rFonts w:ascii="GHEA Grapalat" w:hAnsi="GHEA Grapalat"/>
        </w:rPr>
        <w:t>.</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Pr>
          <w:rStyle w:val="af6"/>
        </w:rPr>
        <w:footnoteReference w:customMarkFollows="1" w:id="5"/>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787D66" w:rsidRPr="003B759C">
        <w:rPr>
          <w:rFonts w:ascii="GHEA Grapalat" w:hAnsi="GHEA Grapalat"/>
          <w:sz w:val="24"/>
          <w:szCs w:val="24"/>
        </w:rPr>
        <w:t>7</w:t>
      </w:r>
      <w:r w:rsidR="000E21F2" w:rsidRPr="009F3DC7">
        <w:rPr>
          <w:rFonts w:ascii="GHEA Grapalat" w:hAnsi="GHEA Grapalat"/>
          <w:sz w:val="24"/>
          <w:szCs w:val="24"/>
        </w:rPr>
        <w:t>"-</w:t>
      </w:r>
      <w:proofErr w:type="spellStart"/>
      <w:r w:rsidR="000E21F2" w:rsidRPr="009F3DC7">
        <w:rPr>
          <w:rFonts w:ascii="GHEA Grapalat" w:hAnsi="GHEA Grapalat"/>
          <w:sz w:val="24"/>
          <w:szCs w:val="24"/>
        </w:rPr>
        <w:t>ый</w:t>
      </w:r>
      <w:proofErr w:type="spellEnd"/>
      <w:r w:rsidR="000E21F2" w:rsidRPr="009F3DC7">
        <w:rPr>
          <w:rFonts w:ascii="GHEA Grapalat" w:hAnsi="GHEA Grapalat"/>
          <w:sz w:val="24"/>
          <w:szCs w:val="24"/>
        </w:rPr>
        <w:t xml:space="preserve"> день в "</w:t>
      </w:r>
      <w:r w:rsidR="00F556D4" w:rsidRPr="003B759C">
        <w:rPr>
          <w:rFonts w:ascii="GHEA Grapalat" w:hAnsi="GHEA Grapalat"/>
          <w:sz w:val="24"/>
          <w:szCs w:val="24"/>
        </w:rPr>
        <w:t>12:00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 xml:space="preserve">в </w:t>
      </w:r>
      <w:proofErr w:type="spellStart"/>
      <w:r w:rsidR="000E21F2" w:rsidRPr="00C765E3">
        <w:rPr>
          <w:rFonts w:ascii="GHEA Grapalat" w:hAnsi="GHEA Grapalat"/>
          <w:sz w:val="24"/>
          <w:szCs w:val="24"/>
        </w:rPr>
        <w:t>бюллетене</w:t>
      </w:r>
      <w:r w:rsidR="000E21F2" w:rsidRPr="009F3DC7">
        <w:rPr>
          <w:rFonts w:ascii="GHEA Grapalat" w:hAnsi="GHEA Grapalat"/>
          <w:sz w:val="24"/>
          <w:szCs w:val="24"/>
        </w:rPr>
        <w:t>объявления</w:t>
      </w:r>
      <w:proofErr w:type="spellEnd"/>
      <w:r w:rsidR="000E21F2" w:rsidRPr="009F3DC7">
        <w:rPr>
          <w:rFonts w:ascii="GHEA Grapalat" w:hAnsi="GHEA Grapalat"/>
          <w:sz w:val="24"/>
          <w:szCs w:val="24"/>
        </w:rPr>
        <w:t xml:space="preserve">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proofErr w:type="spellStart"/>
      <w:r w:rsidR="00CA7C54">
        <w:rPr>
          <w:rFonts w:ascii="GHEA Grapalat" w:hAnsi="GHEA Grapalat"/>
        </w:rPr>
        <w:t>десяти</w:t>
      </w:r>
      <w:r w:rsidR="009A796C" w:rsidRPr="009044F1">
        <w:rPr>
          <w:rFonts w:ascii="GHEA Grapalat" w:hAnsi="GHEA Grapalat"/>
        </w:rPr>
        <w:t>рабочих</w:t>
      </w:r>
      <w:proofErr w:type="spellEnd"/>
      <w:r w:rsidR="009A796C" w:rsidRPr="009044F1">
        <w:rPr>
          <w:rFonts w:ascii="GHEA Grapalat" w:hAnsi="GHEA Grapalat"/>
        </w:rPr>
        <w:t xml:space="preserve">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proofErr w:type="spellStart"/>
      <w:r w:rsidR="00CA7C54">
        <w:rPr>
          <w:rFonts w:ascii="GHEA Grapalat" w:hAnsi="GHEA Grapalat"/>
        </w:rPr>
        <w:t>пятнадцати</w:t>
      </w:r>
      <w:r w:rsidR="009A796C" w:rsidRPr="009044F1">
        <w:rPr>
          <w:rFonts w:ascii="GHEA Grapalat" w:hAnsi="GHEA Grapalat"/>
        </w:rPr>
        <w:t>рабочих</w:t>
      </w:r>
      <w:proofErr w:type="spellEnd"/>
      <w:r w:rsidR="009A796C" w:rsidRPr="009044F1">
        <w:rPr>
          <w:rFonts w:ascii="GHEA Grapalat" w:hAnsi="GHEA Grapalat"/>
        </w:rPr>
        <w:t xml:space="preserve">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w:t>
      </w:r>
      <w:r w:rsidRPr="009044F1">
        <w:rPr>
          <w:rFonts w:ascii="GHEA Grapalat" w:hAnsi="GHEA Grapalat"/>
        </w:rPr>
        <w:lastRenderedPageBreak/>
        <w:t>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proofErr w:type="gramStart"/>
      <w:r w:rsidR="00D22CBB">
        <w:rPr>
          <w:rFonts w:ascii="GHEA Grapalat" w:hAnsi="GHEA Grapalat"/>
          <w:sz w:val="24"/>
          <w:szCs w:val="24"/>
        </w:rPr>
        <w:t>Отобранный</w:t>
      </w:r>
      <w:proofErr w:type="gramEnd"/>
      <w:r w:rsidR="00D22CBB">
        <w:rPr>
          <w:rFonts w:ascii="GHEA Grapalat" w:hAnsi="GHEA Grapalat"/>
          <w:sz w:val="24"/>
          <w:szCs w:val="24"/>
        </w:rPr>
        <w:t xml:space="preserve"> </w:t>
      </w:r>
      <w:proofErr w:type="spellStart"/>
      <w:r w:rsidR="00D22CBB">
        <w:rPr>
          <w:rFonts w:ascii="GHEA Grapalat" w:hAnsi="GHEA Grapalat"/>
          <w:sz w:val="24"/>
          <w:szCs w:val="24"/>
        </w:rPr>
        <w:t>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3B759C"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F556D4" w:rsidRPr="003B759C">
        <w:rPr>
          <w:rFonts w:ascii="GHEA Grapalat" w:hAnsi="GHEA Grapalat"/>
          <w:i w:val="0"/>
          <w:sz w:val="24"/>
          <w:szCs w:val="24"/>
        </w:rPr>
        <w:t xml:space="preserve">, </w:t>
      </w:r>
      <w:r w:rsidR="00F556D4" w:rsidRPr="00777A65">
        <w:rPr>
          <w:rFonts w:ascii="GHEA Grapalat" w:hAnsi="GHEA Grapalat"/>
          <w:i w:val="0"/>
          <w:sz w:val="24"/>
          <w:szCs w:val="24"/>
        </w:rPr>
        <w:t>установленному Центральным банком Республики Армения.</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 xml:space="preserve">1 настоящего приглашения для осуществления этой закупки или закупка осуществляется на основании части 6 статьи 15 </w:t>
      </w:r>
      <w:proofErr w:type="spellStart"/>
      <w:r w:rsidRPr="009044F1">
        <w:rPr>
          <w:rFonts w:ascii="GHEA Grapalat" w:hAnsi="GHEA Grapalat"/>
          <w:i w:val="0"/>
          <w:sz w:val="24"/>
          <w:szCs w:val="24"/>
        </w:rPr>
        <w:t>Закона</w:t>
      </w:r>
      <w:proofErr w:type="gramStart"/>
      <w:r w:rsidRPr="009044F1">
        <w:rPr>
          <w:rFonts w:ascii="GHEA Grapalat" w:hAnsi="GHEA Grapalat"/>
          <w:i w:val="0"/>
          <w:sz w:val="24"/>
          <w:szCs w:val="24"/>
        </w:rPr>
        <w:t>.П</w:t>
      </w:r>
      <w:proofErr w:type="gramEnd"/>
      <w:r w:rsidRPr="009044F1">
        <w:rPr>
          <w:rFonts w:ascii="GHEA Grapalat" w:hAnsi="GHEA Grapalat"/>
          <w:i w:val="0"/>
          <w:sz w:val="24"/>
          <w:szCs w:val="24"/>
        </w:rPr>
        <w:t>ереговоры</w:t>
      </w:r>
      <w:proofErr w:type="spellEnd"/>
      <w:r w:rsidRPr="009044F1">
        <w:rPr>
          <w:rFonts w:ascii="GHEA Grapalat" w:hAnsi="GHEA Grapalat"/>
          <w:i w:val="0"/>
          <w:sz w:val="24"/>
          <w:szCs w:val="24"/>
        </w:rPr>
        <w:t>,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sidR="00A00A1F">
        <w:rPr>
          <w:rFonts w:ascii="GHEA Grapalat" w:hAnsi="GHEA Grapalat"/>
          <w:sz w:val="24"/>
          <w:szCs w:val="24"/>
        </w:rPr>
        <w:t>отобранного</w:t>
      </w:r>
      <w:r w:rsidR="00970000">
        <w:rPr>
          <w:rFonts w:ascii="GHEA Grapalat" w:hAnsi="GHEA Grapalat"/>
          <w:sz w:val="24"/>
          <w:szCs w:val="24"/>
        </w:rPr>
        <w:t>участника</w:t>
      </w:r>
      <w:proofErr w:type="spellEnd"/>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proofErr w:type="spellStart"/>
      <w:r w:rsidR="00D877C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цен, со всеми </w:t>
      </w:r>
      <w:proofErr w:type="spellStart"/>
      <w:r w:rsidRPr="009044F1">
        <w:rPr>
          <w:rFonts w:ascii="GHEA Grapalat" w:hAnsi="GHEA Grapalat"/>
          <w:sz w:val="24"/>
          <w:szCs w:val="24"/>
        </w:rPr>
        <w:t>участниками</w:t>
      </w:r>
      <w:proofErr w:type="gramStart"/>
      <w:r w:rsidRPr="009044F1">
        <w:rPr>
          <w:rFonts w:ascii="GHEA Grapalat" w:hAnsi="GHEA Grapalat"/>
          <w:sz w:val="24"/>
          <w:szCs w:val="24"/>
        </w:rPr>
        <w:t>,к</w:t>
      </w:r>
      <w:proofErr w:type="gramEnd"/>
      <w:r w:rsidRPr="009044F1">
        <w:rPr>
          <w:rFonts w:ascii="GHEA Grapalat" w:hAnsi="GHEA Grapalat"/>
          <w:sz w:val="24"/>
          <w:szCs w:val="24"/>
        </w:rPr>
        <w:t>оторые</w:t>
      </w:r>
      <w:proofErr w:type="spellEnd"/>
      <w:r w:rsidRPr="009044F1">
        <w:rPr>
          <w:rFonts w:ascii="GHEA Grapalat" w:hAnsi="GHEA Grapalat"/>
          <w:sz w:val="24"/>
          <w:szCs w:val="24"/>
        </w:rPr>
        <w:t xml:space="preserve">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lastRenderedPageBreak/>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proofErr w:type="spellStart"/>
      <w:r w:rsidR="00996FDC">
        <w:rPr>
          <w:rFonts w:ascii="GHEA Grapalat" w:hAnsi="GHEA Grapalat"/>
          <w:sz w:val="24"/>
          <w:szCs w:val="24"/>
        </w:rPr>
        <w:t>пятый</w:t>
      </w:r>
      <w:r w:rsidRPr="009044F1">
        <w:rPr>
          <w:rFonts w:ascii="GHEA Grapalat" w:hAnsi="GHEA Grapalat"/>
          <w:sz w:val="24"/>
          <w:szCs w:val="24"/>
        </w:rPr>
        <w:t>рабочий</w:t>
      </w:r>
      <w:proofErr w:type="spellEnd"/>
      <w:r w:rsidRPr="009044F1">
        <w:rPr>
          <w:rFonts w:ascii="GHEA Grapalat" w:hAnsi="GHEA Grapalat"/>
          <w:sz w:val="24"/>
          <w:szCs w:val="24"/>
        </w:rPr>
        <w:t xml:space="preserve">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 xml:space="preserve">присутствующим на </w:t>
      </w:r>
      <w:proofErr w:type="spellStart"/>
      <w:r w:rsidR="001D129F">
        <w:rPr>
          <w:rFonts w:ascii="GHEA Grapalat" w:hAnsi="GHEA Grapalat"/>
          <w:sz w:val="24"/>
          <w:szCs w:val="24"/>
        </w:rPr>
        <w:t>переговорах</w:t>
      </w:r>
      <w:r w:rsidRPr="009044F1">
        <w:rPr>
          <w:rFonts w:ascii="GHEA Grapalat" w:hAnsi="GHEA Grapalat"/>
          <w:sz w:val="24"/>
          <w:szCs w:val="24"/>
        </w:rPr>
        <w:t>участникамиценам</w:t>
      </w:r>
      <w:proofErr w:type="spellEnd"/>
      <w:r w:rsidRPr="009044F1">
        <w:rPr>
          <w:rFonts w:ascii="GHEA Grapalat" w:hAnsi="GHEA Grapalat"/>
          <w:sz w:val="24"/>
          <w:szCs w:val="24"/>
        </w:rPr>
        <w:t xml:space="preserve">,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 xml:space="preserve">присутствующим на </w:t>
      </w:r>
      <w:proofErr w:type="spellStart"/>
      <w:r w:rsidR="009639FF">
        <w:rPr>
          <w:rFonts w:ascii="GHEA Grapalat" w:hAnsi="GHEA Grapalat"/>
          <w:sz w:val="24"/>
          <w:szCs w:val="24"/>
        </w:rPr>
        <w:t>переговорах</w:t>
      </w:r>
      <w:r w:rsidRPr="009044F1">
        <w:rPr>
          <w:rFonts w:ascii="GHEA Grapalat" w:hAnsi="GHEA Grapalat"/>
          <w:sz w:val="24"/>
          <w:szCs w:val="24"/>
        </w:rPr>
        <w:t>участниками</w:t>
      </w:r>
      <w:proofErr w:type="spellEnd"/>
      <w:r w:rsidRPr="009044F1">
        <w:rPr>
          <w:rFonts w:ascii="GHEA Grapalat" w:hAnsi="GHEA Grapalat"/>
          <w:sz w:val="24"/>
          <w:szCs w:val="24"/>
        </w:rPr>
        <w:t xml:space="preserve"> цены превышают цену, установленную заявкой на </w:t>
      </w:r>
      <w:proofErr w:type="spellStart"/>
      <w:r w:rsidRPr="009044F1">
        <w:rPr>
          <w:rFonts w:ascii="GHEA Grapalat" w:hAnsi="GHEA Grapalat"/>
          <w:sz w:val="24"/>
          <w:szCs w:val="24"/>
        </w:rPr>
        <w:t>закупку</w:t>
      </w:r>
      <w:proofErr w:type="gramStart"/>
      <w:r w:rsidRPr="009044F1">
        <w:rPr>
          <w:rFonts w:ascii="GHEA Grapalat" w:hAnsi="GHEA Grapalat"/>
          <w:sz w:val="24"/>
          <w:szCs w:val="24"/>
        </w:rPr>
        <w:t>,</w:t>
      </w:r>
      <w:r w:rsidR="008F2148">
        <w:rPr>
          <w:rFonts w:ascii="GHEA Grapalat" w:hAnsi="GHEA Grapalat"/>
          <w:sz w:val="24"/>
          <w:szCs w:val="24"/>
        </w:rPr>
        <w:t>т</w:t>
      </w:r>
      <w:proofErr w:type="gramEnd"/>
      <w:r w:rsidR="008F2148">
        <w:rPr>
          <w:rFonts w:ascii="GHEA Grapalat" w:hAnsi="GHEA Grapalat"/>
          <w:sz w:val="24"/>
          <w:szCs w:val="24"/>
        </w:rPr>
        <w:t>о</w:t>
      </w:r>
      <w:proofErr w:type="spellEnd"/>
      <w:r w:rsidR="008F2148">
        <w:rPr>
          <w:rFonts w:ascii="GHEA Grapalat" w:hAnsi="GHEA Grapalat"/>
          <w:sz w:val="24"/>
          <w:szCs w:val="24"/>
        </w:rPr>
        <w:t xml:space="preserve">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w:t>
      </w:r>
      <w:proofErr w:type="spellStart"/>
      <w:r w:rsidRPr="008F2148">
        <w:rPr>
          <w:rFonts w:ascii="GHEA Grapalat" w:hAnsi="GHEA Grapalat"/>
          <w:sz w:val="24"/>
          <w:szCs w:val="24"/>
        </w:rPr>
        <w:t>несостоявш</w:t>
      </w:r>
      <w:r>
        <w:rPr>
          <w:rFonts w:ascii="GHEA Grapalat" w:hAnsi="GHEA Grapalat"/>
          <w:sz w:val="24"/>
          <w:szCs w:val="24"/>
        </w:rPr>
        <w:t>ейся</w:t>
      </w:r>
      <w:r w:rsidR="00E23F8C">
        <w:rPr>
          <w:rFonts w:ascii="GHEA Grapalat" w:hAnsi="GHEA Grapalat"/>
          <w:sz w:val="24"/>
          <w:szCs w:val="24"/>
        </w:rPr>
        <w:t>на</w:t>
      </w:r>
      <w:proofErr w:type="spellEnd"/>
      <w:r w:rsidR="00E23F8C">
        <w:rPr>
          <w:rFonts w:ascii="GHEA Grapalat" w:hAnsi="GHEA Grapalat"/>
          <w:sz w:val="24"/>
          <w:szCs w:val="24"/>
        </w:rPr>
        <w:t xml:space="preserve"> основании</w:t>
      </w:r>
      <w:r w:rsidR="00144E38">
        <w:rPr>
          <w:rFonts w:ascii="GHEA Grapalat" w:hAnsi="GHEA Grapalat"/>
          <w:sz w:val="24"/>
          <w:szCs w:val="24"/>
        </w:rPr>
        <w:t xml:space="preserve"> того, </w:t>
      </w:r>
      <w:proofErr w:type="spellStart"/>
      <w:r w:rsidR="00144E38">
        <w:rPr>
          <w:rFonts w:ascii="GHEA Grapalat" w:hAnsi="GHEA Grapalat"/>
          <w:sz w:val="24"/>
          <w:szCs w:val="24"/>
        </w:rPr>
        <w:t>что</w:t>
      </w:r>
      <w:r>
        <w:rPr>
          <w:rFonts w:ascii="GHEA Grapalat" w:hAnsi="GHEA Grapalat"/>
          <w:sz w:val="24"/>
          <w:szCs w:val="24"/>
        </w:rPr>
        <w:t>представленны</w:t>
      </w:r>
      <w:r w:rsidR="00144E38">
        <w:rPr>
          <w:rFonts w:ascii="GHEA Grapalat" w:hAnsi="GHEA Grapalat"/>
          <w:sz w:val="24"/>
          <w:szCs w:val="24"/>
        </w:rPr>
        <w:t>е</w:t>
      </w:r>
      <w:proofErr w:type="spellEnd"/>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тридцати календарных дней, следующих за </w:t>
      </w:r>
      <w:proofErr w:type="spellStart"/>
      <w:r w:rsidRPr="00235D56">
        <w:rPr>
          <w:rFonts w:ascii="GHEA Grapalat" w:hAnsi="GHEA Grapalat"/>
          <w:sz w:val="24"/>
          <w:szCs w:val="24"/>
        </w:rPr>
        <w:t>заключением</w:t>
      </w:r>
      <w:r w:rsidR="0039134D">
        <w:rPr>
          <w:rFonts w:ascii="GHEA Grapalat" w:hAnsi="GHEA Grapalat"/>
          <w:sz w:val="24"/>
          <w:szCs w:val="24"/>
        </w:rPr>
        <w:t>договора</w:t>
      </w:r>
      <w:proofErr w:type="spellEnd"/>
      <w:r w:rsidR="0039134D">
        <w:rPr>
          <w:rFonts w:ascii="GHEA Grapalat" w:hAnsi="GHEA Grapalat"/>
          <w:sz w:val="24"/>
          <w:szCs w:val="24"/>
        </w:rPr>
        <w:t xml:space="preserve">, </w:t>
      </w:r>
      <w:proofErr w:type="gramStart"/>
      <w:r w:rsidR="007D4E09" w:rsidRPr="00235D56">
        <w:rPr>
          <w:rFonts w:ascii="GHEA Grapalat" w:hAnsi="GHEA Grapalat"/>
          <w:sz w:val="24"/>
          <w:szCs w:val="24"/>
        </w:rPr>
        <w:t>дополнительные</w:t>
      </w:r>
      <w:proofErr w:type="gramEnd"/>
      <w:r w:rsidR="007D4E09" w:rsidRPr="00235D56">
        <w:rPr>
          <w:rFonts w:ascii="GHEA Grapalat" w:hAnsi="GHEA Grapalat"/>
          <w:sz w:val="24"/>
          <w:szCs w:val="24"/>
        </w:rPr>
        <w:t xml:space="preserve"> финансовые </w:t>
      </w:r>
      <w:proofErr w:type="spellStart"/>
      <w:r w:rsidR="007D4E09" w:rsidRPr="00235D56">
        <w:rPr>
          <w:rFonts w:ascii="GHEA Grapalat" w:hAnsi="GHEA Grapalat"/>
          <w:sz w:val="24"/>
          <w:szCs w:val="24"/>
        </w:rPr>
        <w:t>средства</w:t>
      </w:r>
      <w:r w:rsidR="00EC09B0">
        <w:rPr>
          <w:rFonts w:ascii="GHEA Grapalat" w:hAnsi="GHEA Grapalat"/>
          <w:sz w:val="24"/>
          <w:szCs w:val="24"/>
        </w:rPr>
        <w:t>не</w:t>
      </w:r>
      <w:proofErr w:type="spellEnd"/>
      <w:r w:rsidR="00EC09B0">
        <w:rPr>
          <w:rFonts w:ascii="GHEA Grapalat" w:hAnsi="GHEA Grapalat"/>
          <w:sz w:val="24"/>
          <w:szCs w:val="24"/>
        </w:rPr>
        <w:t xml:space="preserve">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proofErr w:type="gramStart"/>
      <w:r>
        <w:rPr>
          <w:rFonts w:ascii="GHEA Grapalat" w:hAnsi="GHEA Grapalat"/>
          <w:sz w:val="24"/>
          <w:szCs w:val="24"/>
        </w:rPr>
        <w:t>.</w:t>
      </w:r>
      <w:r w:rsidR="00C34AFD" w:rsidRPr="00C34AFD">
        <w:rPr>
          <w:rFonts w:ascii="GHEA Grapalat" w:hAnsi="GHEA Grapalat"/>
          <w:sz w:val="24"/>
          <w:szCs w:val="24"/>
        </w:rPr>
        <w:t>в</w:t>
      </w:r>
      <w:proofErr w:type="gramEnd"/>
      <w:r w:rsidR="00C34AFD" w:rsidRPr="00C34AFD">
        <w:rPr>
          <w:rFonts w:ascii="GHEA Grapalat" w:hAnsi="GHEA Grapalat"/>
          <w:sz w:val="24"/>
          <w:szCs w:val="24"/>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proofErr w:type="gramStart"/>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xml:space="preserve">, с которыми он ознакомляется на месте, с </w:t>
      </w:r>
      <w:r w:rsidR="00FD2748" w:rsidRPr="00522932">
        <w:rPr>
          <w:rFonts w:ascii="GHEA Grapalat" w:hAnsi="GHEA Grapalat"/>
          <w:sz w:val="24"/>
          <w:szCs w:val="24"/>
        </w:rPr>
        <w:lastRenderedPageBreak/>
        <w:t>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roofErr w:type="gramEnd"/>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 xml:space="preserve">заявок, в заявке участника фиксируются несоответствия требованиям </w:t>
      </w:r>
      <w:proofErr w:type="spellStart"/>
      <w:r w:rsidRPr="00D67FDE">
        <w:rPr>
          <w:rFonts w:ascii="GHEA Grapalat" w:hAnsi="GHEA Grapalat"/>
          <w:sz w:val="24"/>
          <w:szCs w:val="24"/>
        </w:rPr>
        <w:t>приглашения</w:t>
      </w:r>
      <w:proofErr w:type="gramStart"/>
      <w:r w:rsidRPr="00D67FDE">
        <w:rPr>
          <w:rFonts w:ascii="GHEA Grapalat" w:hAnsi="GHEA Grapalat"/>
          <w:sz w:val="24"/>
          <w:szCs w:val="24"/>
        </w:rPr>
        <w:t>,</w:t>
      </w:r>
      <w:r w:rsidR="00595177" w:rsidRPr="00D67FDE">
        <w:rPr>
          <w:rFonts w:ascii="GHEA Grapalat" w:hAnsi="GHEA Grapalat"/>
          <w:sz w:val="24"/>
          <w:szCs w:val="24"/>
        </w:rPr>
        <w:t>т</w:t>
      </w:r>
      <w:proofErr w:type="gramEnd"/>
      <w:r w:rsidR="00595177" w:rsidRPr="00D67FDE">
        <w:rPr>
          <w:rFonts w:ascii="GHEA Grapalat" w:hAnsi="GHEA Grapalat"/>
          <w:sz w:val="24"/>
          <w:szCs w:val="24"/>
        </w:rPr>
        <w:t>о</w:t>
      </w:r>
      <w:proofErr w:type="spellEnd"/>
      <w:r w:rsidRPr="00D67FDE">
        <w:rPr>
          <w:rFonts w:ascii="GHEA Grapalat" w:hAnsi="GHEA Grapalat"/>
          <w:sz w:val="24"/>
          <w:szCs w:val="24"/>
        </w:rPr>
        <w:t xml:space="preserve"> секретарь комиссии в тот же </w:t>
      </w:r>
      <w:proofErr w:type="spellStart"/>
      <w:r w:rsidRPr="00D67FDE">
        <w:rPr>
          <w:rFonts w:ascii="GHEA Grapalat" w:hAnsi="GHEA Grapalat"/>
          <w:sz w:val="24"/>
          <w:szCs w:val="24"/>
        </w:rPr>
        <w:t>день</w:t>
      </w:r>
      <w:r w:rsidR="00595177" w:rsidRPr="00FB3103">
        <w:rPr>
          <w:rFonts w:ascii="GHEA Grapalat" w:hAnsi="GHEA Grapalat"/>
          <w:sz w:val="24"/>
          <w:szCs w:val="24"/>
        </w:rPr>
        <w:t>в</w:t>
      </w:r>
      <w:proofErr w:type="spellEnd"/>
      <w:r w:rsidR="00595177" w:rsidRPr="00FB3103">
        <w:rPr>
          <w:rFonts w:ascii="GHEA Grapalat" w:hAnsi="GHEA Grapalat"/>
          <w:sz w:val="24"/>
          <w:szCs w:val="24"/>
        </w:rPr>
        <w:t xml:space="preserve"> электронной форме</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proofErr w:type="spellStart"/>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w:t>
      </w:r>
      <w:proofErr w:type="spellEnd"/>
      <w:r w:rsidR="006A3C8A" w:rsidRPr="006A3C8A">
        <w:rPr>
          <w:rFonts w:ascii="GHEA Grapalat" w:hAnsi="GHEA Grapalat" w:cs="Sylfaen"/>
          <w:sz w:val="24"/>
          <w:szCs w:val="24"/>
        </w:rPr>
        <w:t xml:space="preserve">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w:t>
      </w:r>
      <w:proofErr w:type="spellStart"/>
      <w:r w:rsidRPr="009044F1">
        <w:rPr>
          <w:rFonts w:ascii="GHEA Grapalat" w:hAnsi="GHEA Grapalat"/>
          <w:sz w:val="24"/>
          <w:szCs w:val="24"/>
        </w:rPr>
        <w:t>закупках</w:t>
      </w:r>
      <w:proofErr w:type="gramStart"/>
      <w:r w:rsidRPr="009044F1">
        <w:rPr>
          <w:rFonts w:ascii="GHEA Grapalat" w:hAnsi="GHEA Grapalat"/>
          <w:sz w:val="24"/>
          <w:szCs w:val="24"/>
        </w:rPr>
        <w:t>.</w:t>
      </w:r>
      <w:r w:rsidR="00895E05" w:rsidRPr="00895E05">
        <w:rPr>
          <w:rFonts w:ascii="GHEA Grapalat" w:hAnsi="GHEA Grapalat"/>
          <w:sz w:val="24"/>
          <w:szCs w:val="24"/>
        </w:rPr>
        <w:t>П</w:t>
      </w:r>
      <w:proofErr w:type="gramEnd"/>
      <w:r w:rsidR="00895E05" w:rsidRPr="00895E05">
        <w:rPr>
          <w:rFonts w:ascii="GHEA Grapalat" w:hAnsi="GHEA Grapalat"/>
          <w:sz w:val="24"/>
          <w:szCs w:val="24"/>
        </w:rPr>
        <w:t>ри</w:t>
      </w:r>
      <w:proofErr w:type="spellEnd"/>
      <w:r w:rsidR="00895E05" w:rsidRPr="00895E05">
        <w:rPr>
          <w:rFonts w:ascii="GHEA Grapalat" w:hAnsi="GHEA Grapalat"/>
          <w:sz w:val="24"/>
          <w:szCs w:val="24"/>
        </w:rPr>
        <w:t xml:space="preserve">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spellStart"/>
      <w:r w:rsidRPr="009044F1">
        <w:rPr>
          <w:rFonts w:ascii="GHEA Grapalat" w:hAnsi="GHEA Grapalat"/>
          <w:sz w:val="24"/>
          <w:szCs w:val="24"/>
        </w:rPr>
        <w:t>заявок</w:t>
      </w:r>
      <w:r w:rsidR="001E4A24" w:rsidRPr="001E4A24">
        <w:rPr>
          <w:rFonts w:ascii="GHEA Grapalat" w:hAnsi="GHEA Grapalat"/>
          <w:sz w:val="24"/>
          <w:szCs w:val="24"/>
        </w:rPr>
        <w:t>и</w:t>
      </w:r>
      <w:proofErr w:type="spell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 xml:space="preserve">ний и адресах электронной </w:t>
      </w:r>
      <w:proofErr w:type="spellStart"/>
      <w:r w:rsidR="001E4A24">
        <w:rPr>
          <w:rFonts w:ascii="GHEA Grapalat" w:hAnsi="GHEA Grapalat"/>
          <w:sz w:val="24"/>
          <w:szCs w:val="24"/>
        </w:rPr>
        <w:t>почты</w:t>
      </w:r>
      <w:proofErr w:type="gramStart"/>
      <w:r w:rsidR="001E4A24">
        <w:rPr>
          <w:rFonts w:ascii="GHEA Grapalat" w:hAnsi="GHEA Grapalat"/>
          <w:sz w:val="24"/>
          <w:szCs w:val="24"/>
        </w:rPr>
        <w:t>.</w:t>
      </w:r>
      <w:r w:rsidR="001E4A24" w:rsidRPr="001E4A24">
        <w:rPr>
          <w:rFonts w:ascii="GHEA Grapalat" w:hAnsi="GHEA Grapalat"/>
          <w:sz w:val="24"/>
          <w:szCs w:val="24"/>
        </w:rPr>
        <w:t>Е</w:t>
      </w:r>
      <w:proofErr w:type="gramEnd"/>
      <w:r w:rsidR="001E4A24" w:rsidRPr="001E4A24">
        <w:rPr>
          <w:rFonts w:ascii="GHEA Grapalat" w:hAnsi="GHEA Grapalat"/>
          <w:sz w:val="24"/>
          <w:szCs w:val="24"/>
        </w:rPr>
        <w:t>сли</w:t>
      </w:r>
      <w:proofErr w:type="spellEnd"/>
      <w:r w:rsidR="001E4A24" w:rsidRPr="001E4A24">
        <w:rPr>
          <w:rFonts w:ascii="GHEA Grapalat" w:hAnsi="GHEA Grapalat"/>
          <w:sz w:val="24"/>
          <w:szCs w:val="24"/>
        </w:rPr>
        <w:t xml:space="preserve">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При этом если </w:t>
      </w:r>
      <w:proofErr w:type="spellStart"/>
      <w:r w:rsidR="00F763EC">
        <w:rPr>
          <w:rFonts w:ascii="GHEA Grapalat" w:hAnsi="GHEA Grapalat"/>
        </w:rPr>
        <w:t>представленное</w:t>
      </w:r>
      <w:r w:rsidRPr="009044F1">
        <w:rPr>
          <w:rFonts w:ascii="GHEA Grapalat" w:hAnsi="GHEA Grapalat"/>
        </w:rPr>
        <w:t>по</w:t>
      </w:r>
      <w:proofErr w:type="spellEnd"/>
      <w:r w:rsidRPr="009044F1">
        <w:rPr>
          <w:rFonts w:ascii="GHEA Grapalat" w:hAnsi="GHEA Grapalat"/>
        </w:rPr>
        <w:t xml:space="preserve"> заявке </w:t>
      </w:r>
      <w:proofErr w:type="spellStart"/>
      <w:r w:rsidR="00FA2B47">
        <w:rPr>
          <w:rFonts w:ascii="GHEA Grapalat" w:hAnsi="GHEA Grapalat"/>
        </w:rPr>
        <w:t>подтверждени</w:t>
      </w:r>
      <w:r w:rsidR="00F763EC">
        <w:rPr>
          <w:rFonts w:ascii="GHEA Grapalat" w:hAnsi="GHEA Grapalat"/>
        </w:rPr>
        <w:t>е</w:t>
      </w:r>
      <w:r w:rsidRPr="009044F1">
        <w:rPr>
          <w:rFonts w:ascii="GHEA Grapalat" w:hAnsi="GHEA Grapalat"/>
        </w:rPr>
        <w:t>участника</w:t>
      </w:r>
      <w:proofErr w:type="spellEnd"/>
      <w:r w:rsidRPr="009044F1">
        <w:rPr>
          <w:rFonts w:ascii="GHEA Grapalat" w:hAnsi="GHEA Grapalat"/>
        </w:rPr>
        <w:t xml:space="preserve"> о том, что он имеет право на участие в предусмотренных приглашением закупках квалифицируются как не </w:t>
      </w:r>
      <w:proofErr w:type="spellStart"/>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действительности</w:t>
      </w:r>
      <w:proofErr w:type="spellEnd"/>
      <w:r w:rsidRPr="009044F1">
        <w:rPr>
          <w:rFonts w:ascii="GHEA Grapalat" w:hAnsi="GHEA Grapalat"/>
        </w:rPr>
        <w:t xml:space="preserve">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 xml:space="preserve">или отобранный участник не представляет обеспечение </w:t>
      </w:r>
      <w:proofErr w:type="spellStart"/>
      <w:r w:rsidR="00F763EC">
        <w:rPr>
          <w:rFonts w:ascii="GHEA Grapalat" w:hAnsi="GHEA Grapalat"/>
        </w:rPr>
        <w:t>квалификации</w:t>
      </w:r>
      <w:proofErr w:type="gramStart"/>
      <w:r w:rsidR="00F763EC">
        <w:rPr>
          <w:rFonts w:ascii="GHEA Grapalat" w:hAnsi="GHEA Grapalat"/>
        </w:rPr>
        <w:t>,</w:t>
      </w:r>
      <w:r w:rsidRPr="009044F1">
        <w:rPr>
          <w:rFonts w:ascii="GHEA Grapalat" w:hAnsi="GHEA Grapalat"/>
        </w:rPr>
        <w:t>т</w:t>
      </w:r>
      <w:proofErr w:type="gramEnd"/>
      <w:r w:rsidRPr="009044F1">
        <w:rPr>
          <w:rFonts w:ascii="GHEA Grapalat" w:hAnsi="GHEA Grapalat"/>
        </w:rPr>
        <w:t>о</w:t>
      </w:r>
      <w:proofErr w:type="spellEnd"/>
      <w:r w:rsidRPr="009044F1">
        <w:rPr>
          <w:rFonts w:ascii="GHEA Grapalat" w:hAnsi="GHEA Grapalat"/>
        </w:rPr>
        <w:t xml:space="preserve">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xml:space="preserve">,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w:t>
      </w:r>
      <w:r w:rsidR="009302D2" w:rsidRPr="00AA5BD2">
        <w:rPr>
          <w:rFonts w:ascii="GHEA Grapalat" w:hAnsi="GHEA Grapalat"/>
        </w:rPr>
        <w:lastRenderedPageBreak/>
        <w:t>комиссии.</w:t>
      </w:r>
      <w:proofErr w:type="gramEnd"/>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spellStart"/>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ым</w:t>
      </w:r>
      <w:proofErr w:type="spellEnd"/>
      <w:r w:rsidR="005F2F3B">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признается участник занявший следующее </w:t>
      </w:r>
      <w:proofErr w:type="spellStart"/>
      <w:r w:rsidR="005F2F3B">
        <w:rPr>
          <w:rFonts w:ascii="GHEA Grapalat" w:hAnsi="GHEA Grapalat"/>
        </w:rPr>
        <w:t>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proofErr w:type="spellEnd"/>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proofErr w:type="gramStart"/>
      <w:r w:rsidR="00645866">
        <w:rPr>
          <w:rFonts w:ascii="GHEA Grapalat" w:hAnsi="GHEA Grapalat"/>
        </w:rPr>
        <w:t>,</w:t>
      </w:r>
      <w:proofErr w:type="gramEnd"/>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9044F1">
        <w:rPr>
          <w:rFonts w:ascii="GHEA Grapalat" w:hAnsi="GHEA Grapalat"/>
        </w:rPr>
        <w:t>заказчика</w:t>
      </w:r>
      <w:proofErr w:type="gramStart"/>
      <w:r w:rsidRPr="009044F1">
        <w:rPr>
          <w:rFonts w:ascii="GHEA Grapalat" w:hAnsi="GHEA Grapalat"/>
        </w:rPr>
        <w:t>.П</w:t>
      </w:r>
      <w:proofErr w:type="gramEnd"/>
      <w:r w:rsidRPr="009044F1">
        <w:rPr>
          <w:rFonts w:ascii="GHEA Grapalat" w:hAnsi="GHEA Grapalat"/>
        </w:rPr>
        <w:t>роект</w:t>
      </w:r>
      <w:proofErr w:type="spellEnd"/>
      <w:r w:rsidRPr="009044F1">
        <w:rPr>
          <w:rFonts w:ascii="GHEA Grapalat" w:hAnsi="GHEA Grapalat"/>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proofErr w:type="spellStart"/>
      <w:r w:rsidR="000E4039" w:rsidRPr="009044F1">
        <w:rPr>
          <w:rFonts w:ascii="GHEA Grapalat" w:hAnsi="GHEA Grapalat"/>
        </w:rPr>
        <w:t>обеспечени</w:t>
      </w:r>
      <w:r w:rsidR="000E4039">
        <w:rPr>
          <w:rFonts w:ascii="GHEA Grapalat" w:hAnsi="GHEA Grapalat"/>
        </w:rPr>
        <w:t>йквалификации</w:t>
      </w:r>
      <w:proofErr w:type="spellEnd"/>
      <w:r w:rsidR="000E4039">
        <w:rPr>
          <w:rFonts w:ascii="GHEA Grapalat" w:hAnsi="GHEA Grapalat"/>
        </w:rPr>
        <w:t xml:space="preserve">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 xml:space="preserve">рабочих дней со дня его </w:t>
      </w:r>
      <w:proofErr w:type="spellStart"/>
      <w:r w:rsidR="000E4039" w:rsidRPr="009044F1">
        <w:rPr>
          <w:rFonts w:ascii="GHEA Grapalat" w:hAnsi="GHEA Grapalat"/>
        </w:rPr>
        <w:t>получения</w:t>
      </w:r>
      <w:proofErr w:type="gramStart"/>
      <w:r w:rsidR="000E4039">
        <w:rPr>
          <w:rFonts w:ascii="GHEA Grapalat" w:hAnsi="GHEA Grapalat"/>
        </w:rPr>
        <w:t>,</w:t>
      </w:r>
      <w:r w:rsidRPr="009044F1">
        <w:rPr>
          <w:rFonts w:ascii="GHEA Grapalat" w:hAnsi="GHEA Grapalat"/>
        </w:rPr>
        <w:t>о</w:t>
      </w:r>
      <w:proofErr w:type="gramEnd"/>
      <w:r w:rsidRPr="009044F1">
        <w:rPr>
          <w:rFonts w:ascii="GHEA Grapalat" w:hAnsi="GHEA Grapalat"/>
        </w:rPr>
        <w:t>бязан</w:t>
      </w:r>
      <w:proofErr w:type="spellEnd"/>
      <w:r w:rsidRPr="009044F1">
        <w:rPr>
          <w:rFonts w:ascii="GHEA Grapalat" w:hAnsi="GHEA Grapalat"/>
        </w:rPr>
        <w:t xml:space="preserve"> представить </w:t>
      </w:r>
      <w:r w:rsidR="000E4039" w:rsidRPr="009044F1">
        <w:rPr>
          <w:rFonts w:ascii="GHEA Grapalat" w:hAnsi="GHEA Grapalat"/>
        </w:rPr>
        <w:t>обеспечени</w:t>
      </w:r>
      <w:r w:rsidR="000E4039">
        <w:rPr>
          <w:rFonts w:ascii="GHEA Grapalat" w:hAnsi="GHEA Grapalat"/>
        </w:rPr>
        <w:t xml:space="preserve">я квалификации </w:t>
      </w:r>
      <w:proofErr w:type="spellStart"/>
      <w:r w:rsidR="000E4039">
        <w:rPr>
          <w:rFonts w:ascii="GHEA Grapalat" w:hAnsi="GHEA Grapalat"/>
        </w:rPr>
        <w:t>и</w:t>
      </w:r>
      <w:r w:rsidRPr="009044F1">
        <w:rPr>
          <w:rFonts w:ascii="GHEA Grapalat" w:hAnsi="GHEA Grapalat"/>
        </w:rPr>
        <w:t>договора</w:t>
      </w:r>
      <w:proofErr w:type="spellEnd"/>
      <w:r w:rsidRPr="009044F1">
        <w:rPr>
          <w:rFonts w:ascii="GHEA Grapalat" w:hAnsi="GHEA Grapalat"/>
        </w:rPr>
        <w:t xml:space="preserve">.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D2548C" w:rsidRPr="002E4BC5" w:rsidRDefault="00A6609C" w:rsidP="00D2548C">
      <w:pPr>
        <w:widowControl w:val="0"/>
        <w:tabs>
          <w:tab w:val="left" w:pos="1276"/>
        </w:tabs>
        <w:spacing w:after="160"/>
        <w:ind w:firstLine="567"/>
        <w:jc w:val="both"/>
        <w:rPr>
          <w:rFonts w:ascii="GHEA Grapalat" w:hAnsi="GHEA Grapalat"/>
        </w:rPr>
      </w:pPr>
      <w:r w:rsidRPr="00CE31A0">
        <w:rPr>
          <w:rFonts w:ascii="GHEA Grapalat" w:hAnsi="GHEA Grapalat"/>
        </w:rPr>
        <w:t xml:space="preserve">10.2 </w:t>
      </w:r>
      <w:r w:rsidR="008C5F2A" w:rsidRPr="00CE31A0">
        <w:rPr>
          <w:rFonts w:ascii="GHEA Grapalat" w:hAnsi="GHEA Grapalat"/>
        </w:rPr>
        <w:t xml:space="preserve">Размер обеспечения квалификации равен размеру ценового предложения отобранного </w:t>
      </w:r>
      <w:proofErr w:type="spellStart"/>
      <w:r w:rsidR="008C5F2A" w:rsidRPr="00CE31A0">
        <w:rPr>
          <w:rFonts w:ascii="GHEA Grapalat" w:hAnsi="GHEA Grapalat"/>
        </w:rPr>
        <w:t>участника</w:t>
      </w:r>
      <w:proofErr w:type="gramStart"/>
      <w:r w:rsidR="008C5F2A" w:rsidRPr="00CE31A0">
        <w:rPr>
          <w:rFonts w:ascii="GHEA Grapalat" w:hAnsi="GHEA Grapalat"/>
        </w:rPr>
        <w:t>.</w:t>
      </w:r>
      <w:r w:rsidR="001647D2" w:rsidRPr="00CE31A0">
        <w:rPr>
          <w:rFonts w:ascii="GHEA Grapalat" w:hAnsi="GHEA Grapalat"/>
        </w:rPr>
        <w:t>О</w:t>
      </w:r>
      <w:proofErr w:type="gramEnd"/>
      <w:r w:rsidR="001647D2" w:rsidRPr="00CE31A0">
        <w:rPr>
          <w:rFonts w:ascii="GHEA Grapalat" w:hAnsi="GHEA Grapalat"/>
        </w:rPr>
        <w:t>беспечение</w:t>
      </w:r>
      <w:proofErr w:type="spellEnd"/>
      <w:r w:rsidR="001647D2" w:rsidRPr="00CE31A0">
        <w:rPr>
          <w:rFonts w:ascii="GHEA Grapalat" w:hAnsi="GHEA Grapalat"/>
        </w:rPr>
        <w:t xml:space="preserve"> квалификации представляется в </w:t>
      </w:r>
      <w:r w:rsidR="004B6A49" w:rsidRPr="00CE31A0">
        <w:rPr>
          <w:rFonts w:ascii="GHEA Grapalat" w:hAnsi="GHEA Grapalat"/>
        </w:rPr>
        <w:t>виде</w:t>
      </w:r>
      <w:r w:rsidR="001647D2" w:rsidRPr="00CE31A0">
        <w:rPr>
          <w:rFonts w:ascii="GHEA Grapalat" w:hAnsi="GHEA Grapalat"/>
        </w:rPr>
        <w:t xml:space="preserve"> банковской гарантии </w:t>
      </w:r>
      <w:r w:rsidR="00DA6D27" w:rsidRPr="00CE31A0">
        <w:rPr>
          <w:rFonts w:ascii="GHEA Grapalat" w:hAnsi="GHEA Grapalat"/>
        </w:rPr>
        <w:t>или наличных денег. Причем  обеспечение</w:t>
      </w:r>
      <w:r w:rsidR="001647D2" w:rsidRPr="00CE31A0">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rsidR="00D2548C" w:rsidRPr="00CE31A0" w:rsidRDefault="00D2548C" w:rsidP="00D2548C">
      <w:pPr>
        <w:widowControl w:val="0"/>
        <w:tabs>
          <w:tab w:val="left" w:pos="1276"/>
        </w:tabs>
        <w:spacing w:after="160"/>
        <w:ind w:firstLine="567"/>
        <w:jc w:val="both"/>
        <w:rPr>
          <w:rFonts w:ascii="GHEA Grapalat" w:hAnsi="GHEA Grapalat" w:cs="Sylfaen"/>
        </w:rPr>
      </w:pPr>
      <w:r w:rsidRPr="00CE31A0">
        <w:rPr>
          <w:rFonts w:ascii="GHEA Grapalat" w:hAnsi="GHEA Grapalat" w:cs="Sylfaen"/>
        </w:rPr>
        <w:lastRenderedPageBreak/>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w:t>
      </w:r>
      <w:proofErr w:type="spellStart"/>
      <w:r w:rsidRPr="00CE31A0">
        <w:rPr>
          <w:rFonts w:ascii="GHEA Grapalat" w:hAnsi="GHEA Grapalat" w:cs="Sylfaen"/>
        </w:rPr>
        <w:t>драмовдрамов</w:t>
      </w:r>
      <w:proofErr w:type="spellEnd"/>
      <w:r w:rsidRPr="00CE31A0">
        <w:rPr>
          <w:rFonts w:ascii="GHEA Grapalat" w:hAnsi="GHEA Grapalat" w:cs="Sylfaen"/>
        </w:rPr>
        <w:t xml:space="preserve">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w:t>
      </w:r>
      <w:proofErr w:type="spellStart"/>
      <w:r w:rsidRPr="00CE31A0">
        <w:rPr>
          <w:rFonts w:ascii="GHEA Grapalat" w:hAnsi="GHEA Grapalat" w:cs="Sylfaen"/>
        </w:rPr>
        <w:t>договора</w:t>
      </w:r>
      <w:proofErr w:type="gramStart"/>
      <w:r w:rsidRPr="00CE31A0">
        <w:rPr>
          <w:rFonts w:ascii="GHEA Grapalat" w:hAnsi="GHEA Grapalat" w:cs="Sylfaen"/>
        </w:rPr>
        <w:t>.О</w:t>
      </w:r>
      <w:proofErr w:type="gramEnd"/>
      <w:r w:rsidRPr="00CE31A0">
        <w:rPr>
          <w:rFonts w:ascii="GHEA Grapalat" w:hAnsi="GHEA Grapalat" w:cs="Sylfaen"/>
        </w:rPr>
        <w:t>беспечение</w:t>
      </w:r>
      <w:proofErr w:type="spellEnd"/>
      <w:r w:rsidRPr="00CE31A0">
        <w:rPr>
          <w:rFonts w:ascii="GHEA Grapalat" w:hAnsi="GHEA Grapalat" w:cs="Sylfaen"/>
        </w:rPr>
        <w:t xml:space="preserve"> квалификации, представленное в виде наличных денег, должно быть перечислено на казначейский счет «900008000698» открытый в </w:t>
      </w:r>
      <w:proofErr w:type="gramStart"/>
      <w:r w:rsidRPr="00CE31A0">
        <w:rPr>
          <w:rFonts w:ascii="GHEA Grapalat" w:hAnsi="GHEA Grapalat" w:cs="Sylfaen"/>
        </w:rPr>
        <w:t>Центральном</w:t>
      </w:r>
      <w:proofErr w:type="gramEnd"/>
      <w:r w:rsidRPr="00CE31A0">
        <w:rPr>
          <w:rFonts w:ascii="GHEA Grapalat" w:hAnsi="GHEA Grapalat" w:cs="Sylfaen"/>
        </w:rPr>
        <w:t xml:space="preserve">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E4BC5" w:rsidRDefault="00D2548C" w:rsidP="00D2548C">
      <w:pPr>
        <w:widowControl w:val="0"/>
        <w:tabs>
          <w:tab w:val="left" w:pos="1276"/>
        </w:tabs>
        <w:spacing w:after="160"/>
        <w:ind w:firstLine="567"/>
        <w:jc w:val="both"/>
        <w:rPr>
          <w:rFonts w:ascii="GHEA Grapalat" w:hAnsi="GHEA Grapalat"/>
        </w:rPr>
      </w:pPr>
      <w:r w:rsidRPr="00A52985">
        <w:rPr>
          <w:rFonts w:ascii="GHEA Grapalat" w:hAnsi="GHEA Grapalat"/>
        </w:rPr>
        <w:t xml:space="preserve">Если выполнение договора поэтапное и выполнение каждого этапа </w:t>
      </w:r>
      <w:r w:rsidR="002E4BC5" w:rsidRPr="00A52985">
        <w:rPr>
          <w:rFonts w:ascii="GHEA Grapalat" w:hAnsi="GHEA Grapalat"/>
        </w:rPr>
        <w:t>непосредственно</w:t>
      </w:r>
      <w:r w:rsidRPr="00A52985">
        <w:rPr>
          <w:rFonts w:ascii="GHEA Grapalat" w:hAnsi="GHEA Grapalat"/>
        </w:rPr>
        <w:t xml:space="preserve"> не</w:t>
      </w:r>
      <w:r w:rsidR="002E4BC5" w:rsidRPr="00A52985">
        <w:rPr>
          <w:rFonts w:ascii="GHEA Grapalat" w:hAnsi="GHEA Grapalat"/>
        </w:rPr>
        <w:t xml:space="preserve"> взаимос</w:t>
      </w:r>
      <w:r w:rsidRPr="00A52985">
        <w:rPr>
          <w:rFonts w:ascii="GHEA Grapalat" w:hAnsi="GHEA Grapalat"/>
        </w:rPr>
        <w:t>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p>
    <w:p w:rsidR="0035631F" w:rsidRPr="003B759C"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00512362" w:rsidRPr="0026462D">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xml:space="preserve">, то обеспечение договора представляется в виде банковской </w:t>
      </w:r>
      <w:proofErr w:type="spellStart"/>
      <w:r w:rsidRPr="0058395E">
        <w:rPr>
          <w:rFonts w:ascii="GHEA Grapalat" w:hAnsi="GHEA Grapalat"/>
        </w:rPr>
        <w:t>гарантии</w:t>
      </w:r>
      <w:r w:rsidR="00295C11">
        <w:rPr>
          <w:rFonts w:ascii="GHEA Grapalat" w:hAnsi="GHEA Grapalat"/>
        </w:rPr>
        <w:t>или</w:t>
      </w:r>
      <w:proofErr w:type="spellEnd"/>
      <w:r w:rsidR="00295C11">
        <w:rPr>
          <w:rFonts w:ascii="GHEA Grapalat" w:hAnsi="GHEA Grapalat"/>
        </w:rPr>
        <w:t xml:space="preserve">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proofErr w:type="spellStart"/>
      <w:r w:rsidR="00594C31">
        <w:rPr>
          <w:rFonts w:ascii="GHEA Grapalat" w:hAnsi="GHEA Grapalat"/>
        </w:rPr>
        <w:t>пяти</w:t>
      </w:r>
      <w:r w:rsidRPr="009044F1">
        <w:rPr>
          <w:rFonts w:ascii="GHEA Grapalat" w:hAnsi="GHEA Grapalat"/>
        </w:rPr>
        <w:t>рабочих</w:t>
      </w:r>
      <w:proofErr w:type="spellEnd"/>
      <w:r w:rsidRPr="009044F1">
        <w:rPr>
          <w:rFonts w:ascii="GHEA Grapalat" w:hAnsi="GHEA Grapalat"/>
        </w:rPr>
        <w:t xml:space="preserve">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B528CA" w:rsidRPr="003B759C">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наличных </w:t>
      </w:r>
      <w:proofErr w:type="spellStart"/>
      <w:r w:rsidR="00180134" w:rsidRPr="009044F1">
        <w:rPr>
          <w:rFonts w:ascii="GHEA Grapalat" w:hAnsi="GHEA Grapalat"/>
        </w:rPr>
        <w:t>денег</w:t>
      </w:r>
      <w:proofErr w:type="gramStart"/>
      <w:r w:rsidR="006D7219">
        <w:rPr>
          <w:rFonts w:ascii="GHEA Grapalat" w:hAnsi="GHEA Grapalat"/>
        </w:rPr>
        <w:t>.Е</w:t>
      </w:r>
      <w:proofErr w:type="gramEnd"/>
      <w:r w:rsidR="006D7219">
        <w:rPr>
          <w:rFonts w:ascii="GHEA Grapalat" w:hAnsi="GHEA Grapalat"/>
        </w:rPr>
        <w:t>сли</w:t>
      </w:r>
      <w:proofErr w:type="spellEnd"/>
      <w:r w:rsidR="006D7219">
        <w:rPr>
          <w:rFonts w:ascii="GHEA Grapalat" w:hAnsi="GHEA Grapalat"/>
        </w:rPr>
        <w:t xml:space="preserve">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proofErr w:type="spellStart"/>
      <w:r w:rsidR="00295C11" w:rsidRPr="006D7219">
        <w:rPr>
          <w:rFonts w:ascii="GHEA Grapalat" w:hAnsi="GHEA Grapalat"/>
        </w:rPr>
        <w:t>квалификаци</w:t>
      </w:r>
      <w:r w:rsidR="00295C11" w:rsidRPr="003F2273">
        <w:rPr>
          <w:rFonts w:ascii="GHEA Grapalat" w:hAnsi="GHEA Grapalat"/>
        </w:rPr>
        <w:t>и</w:t>
      </w:r>
      <w:r w:rsidR="00A9694C">
        <w:rPr>
          <w:rFonts w:ascii="GHEA Grapalat" w:hAnsi="GHEA Grapalat"/>
        </w:rPr>
        <w:t>по</w:t>
      </w:r>
      <w:proofErr w:type="spellEnd"/>
      <w:r w:rsidRPr="006D7219">
        <w:rPr>
          <w:rFonts w:ascii="GHEA Grapalat" w:hAnsi="GHEA Grapalat"/>
        </w:rPr>
        <w:t xml:space="preserve"> части выделенных финансовых средств представляется в виде банковской </w:t>
      </w:r>
      <w:proofErr w:type="spellStart"/>
      <w:r w:rsidRPr="006D7219">
        <w:rPr>
          <w:rFonts w:ascii="GHEA Grapalat" w:hAnsi="GHEA Grapalat"/>
        </w:rPr>
        <w:lastRenderedPageBreak/>
        <w:t>гарантии</w:t>
      </w:r>
      <w:r w:rsidR="00295C11">
        <w:rPr>
          <w:rFonts w:ascii="GHEA Grapalat" w:hAnsi="GHEA Grapalat"/>
        </w:rPr>
        <w:t>или</w:t>
      </w:r>
      <w:proofErr w:type="spellEnd"/>
      <w:r w:rsidR="00295C11">
        <w:rPr>
          <w:rFonts w:ascii="GHEA Grapalat" w:hAnsi="GHEA Grapalat"/>
        </w:rPr>
        <w:t xml:space="preserve">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w:t>
      </w:r>
      <w:proofErr w:type="spellStart"/>
      <w:r w:rsidRPr="006D7219">
        <w:rPr>
          <w:rFonts w:ascii="GHEA Grapalat" w:hAnsi="GHEA Grapalat"/>
        </w:rPr>
        <w:t>средств-в</w:t>
      </w:r>
      <w:proofErr w:type="spellEnd"/>
      <w:r w:rsidRPr="006D7219">
        <w:rPr>
          <w:rFonts w:ascii="GHEA Grapalat" w:hAnsi="GHEA Grapalat"/>
        </w:rPr>
        <w:t xml:space="preserve">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w:t>
      </w:r>
      <w:proofErr w:type="spellStart"/>
      <w:r w:rsidR="00661E7D">
        <w:rPr>
          <w:rFonts w:ascii="GHEA Grapalat" w:hAnsi="GHEA Grapalat"/>
        </w:rPr>
        <w:t>в</w:t>
      </w:r>
      <w:r w:rsidR="00661E7D" w:rsidRPr="006D7219">
        <w:rPr>
          <w:rFonts w:ascii="GHEA Grapalat" w:hAnsi="GHEA Grapalat"/>
        </w:rPr>
        <w:t>одностороннем</w:t>
      </w:r>
      <w:proofErr w:type="spellEnd"/>
      <w:r w:rsidR="00661E7D" w:rsidRPr="006D7219">
        <w:rPr>
          <w:rFonts w:ascii="GHEA Grapalat" w:hAnsi="GHEA Grapalat"/>
        </w:rPr>
        <w:t xml:space="preserve"> порядке </w:t>
      </w:r>
      <w:proofErr w:type="spellStart"/>
      <w:r w:rsidRPr="006D7219">
        <w:rPr>
          <w:rFonts w:ascii="GHEA Grapalat" w:hAnsi="GHEA Grapalat"/>
        </w:rPr>
        <w:t>заявления-в</w:t>
      </w:r>
      <w:proofErr w:type="spellEnd"/>
      <w:r w:rsidRPr="006D7219">
        <w:rPr>
          <w:rFonts w:ascii="GHEA Grapalat" w:hAnsi="GHEA Grapalat"/>
        </w:rPr>
        <w:t xml:space="preserve"> виде неустойки или наличных денег</w:t>
      </w:r>
      <w:r w:rsidR="006F58E6">
        <w:rPr>
          <w:rFonts w:ascii="GHEA Grapalat" w:hAnsi="GHEA Grapalat"/>
        </w:rPr>
        <w:t>.</w:t>
      </w:r>
      <w:proofErr w:type="gramEnd"/>
    </w:p>
    <w:p w:rsidR="00D32092" w:rsidRPr="0059697A"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0811C1">
        <w:rPr>
          <w:rFonts w:ascii="GHEA Grapalat" w:hAnsi="GHEA Grapalat" w:cs="Sylfaen"/>
        </w:rPr>
        <w:t>средств-в</w:t>
      </w:r>
      <w:proofErr w:type="spellEnd"/>
      <w:r w:rsidRPr="000811C1">
        <w:rPr>
          <w:rFonts w:ascii="GHEA Grapalat" w:hAnsi="GHEA Grapalat" w:cs="Sylfaen"/>
        </w:rPr>
        <w:t xml:space="preserve"> одностороннем порядке утвержденного </w:t>
      </w:r>
      <w:proofErr w:type="spellStart"/>
      <w:r w:rsidRPr="000811C1">
        <w:rPr>
          <w:rFonts w:ascii="GHEA Grapalat" w:hAnsi="GHEA Grapalat" w:cs="Sylfaen"/>
        </w:rPr>
        <w:t>заявления-в</w:t>
      </w:r>
      <w:proofErr w:type="spellEnd"/>
      <w:r w:rsidRPr="000811C1">
        <w:rPr>
          <w:rFonts w:ascii="GHEA Grapalat" w:hAnsi="GHEA Grapalat" w:cs="Sylfaen"/>
        </w:rPr>
        <w:t xml:space="preserve"> виде </w:t>
      </w:r>
      <w:r>
        <w:rPr>
          <w:rFonts w:ascii="GHEA Grapalat" w:hAnsi="GHEA Grapalat" w:cs="Sylfaen"/>
        </w:rPr>
        <w:t xml:space="preserve">неустойки </w:t>
      </w:r>
      <w:r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 xml:space="preserve">Если в рамках процедуры закупки, организованной по </w:t>
      </w:r>
      <w:proofErr w:type="spellStart"/>
      <w:r w:rsidRPr="009044F1">
        <w:rPr>
          <w:rFonts w:ascii="GHEA Grapalat" w:hAnsi="GHEA Grapalat"/>
        </w:rPr>
        <w:t>лотам</w:t>
      </w:r>
      <w:r w:rsidR="00125AA6" w:rsidRPr="009044F1">
        <w:rPr>
          <w:rFonts w:ascii="GHEA Grapalat" w:hAnsi="GHEA Grapalat"/>
        </w:rPr>
        <w:t>заключенный</w:t>
      </w:r>
      <w:proofErr w:type="spellEnd"/>
      <w:r w:rsidR="00125AA6" w:rsidRPr="009044F1">
        <w:rPr>
          <w:rFonts w:ascii="GHEA Grapalat" w:hAnsi="GHEA Grapalat"/>
        </w:rPr>
        <w:t xml:space="preserve">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528CA" w:rsidRPr="003B759C" w:rsidRDefault="00B528CA" w:rsidP="00B46D58">
      <w:pPr>
        <w:widowControl w:val="0"/>
        <w:spacing w:after="160"/>
        <w:ind w:left="567" w:right="565"/>
        <w:jc w:val="center"/>
        <w:rPr>
          <w:rFonts w:ascii="GHEA Grapalat" w:hAnsi="GHEA Grapalat"/>
          <w:b/>
        </w:rPr>
      </w:pPr>
    </w:p>
    <w:p w:rsidR="00B528CA" w:rsidRPr="003B759C" w:rsidRDefault="00B528CA"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 xml:space="preserve">связанные с </w:t>
      </w:r>
      <w:r w:rsidR="008602B6">
        <w:rPr>
          <w:rFonts w:ascii="GHEA Grapalat" w:hAnsi="GHEA Grapalat"/>
        </w:rPr>
        <w:lastRenderedPageBreak/>
        <w:t>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Отношения, связанные с закупками, в том </w:t>
      </w:r>
      <w:proofErr w:type="spellStart"/>
      <w:r w:rsidRPr="009044F1">
        <w:rPr>
          <w:rFonts w:ascii="GHEA Grapalat" w:hAnsi="GHEA Grapalat"/>
        </w:rPr>
        <w:t>числес</w:t>
      </w:r>
      <w:proofErr w:type="spellEnd"/>
      <w:r w:rsidRPr="009044F1">
        <w:rPr>
          <w:rFonts w:ascii="GHEA Grapalat" w:hAnsi="GHEA Grapalat"/>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 xml:space="preserve">связанные с закупками </w:t>
      </w:r>
      <w:proofErr w:type="spellStart"/>
      <w:r w:rsidR="00D51669">
        <w:rPr>
          <w:rFonts w:ascii="GHEA Grapalat" w:hAnsi="GHEA Grapalat"/>
        </w:rPr>
        <w:t>жалобы</w:t>
      </w:r>
      <w:proofErr w:type="gramStart"/>
      <w:r w:rsidR="00D51669">
        <w:rPr>
          <w:rFonts w:ascii="GHEA Grapalat" w:hAnsi="GHEA Grapalat"/>
        </w:rPr>
        <w:t>.П</w:t>
      </w:r>
      <w:proofErr w:type="gramEnd"/>
      <w:r w:rsidR="00D51669">
        <w:rPr>
          <w:rFonts w:ascii="GHEA Grapalat" w:hAnsi="GHEA Grapalat"/>
        </w:rPr>
        <w:t>орядок</w:t>
      </w:r>
      <w:proofErr w:type="spellEnd"/>
      <w:r w:rsidR="00D51669">
        <w:rPr>
          <w:rFonts w:ascii="GHEA Grapalat" w:hAnsi="GHEA Grapalat"/>
        </w:rPr>
        <w:t xml:space="preserve">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w:t>
      </w:r>
      <w:r w:rsidRPr="009044F1">
        <w:rPr>
          <w:rFonts w:ascii="GHEA Grapalat" w:hAnsi="GHEA Grapalat"/>
        </w:rPr>
        <w:lastRenderedPageBreak/>
        <w:t>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gramStart"/>
      <w:r w:rsidR="00A677CD">
        <w:rPr>
          <w:rFonts w:ascii="GHEA Grapalat" w:hAnsi="GHEA Grapalat"/>
        </w:rPr>
        <w:t>.Ж</w:t>
      </w:r>
      <w:proofErr w:type="gramEnd"/>
      <w:r w:rsidR="00A677CD">
        <w:rPr>
          <w:rFonts w:ascii="GHEA Grapalat" w:hAnsi="GHEA Grapalat"/>
        </w:rPr>
        <w:t>алоба</w:t>
      </w:r>
      <w:proofErr w:type="spellEnd"/>
      <w:r w:rsidR="00A677CD">
        <w:rPr>
          <w:rFonts w:ascii="GHEA Grapalat" w:hAnsi="GHEA Grapalat"/>
        </w:rPr>
        <w:t xml:space="preserve">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w:t>
      </w:r>
      <w:proofErr w:type="spellStart"/>
      <w:r w:rsidR="002C605B">
        <w:rPr>
          <w:rFonts w:ascii="GHEA Grapalat" w:hAnsi="GHEA Grapalat"/>
        </w:rPr>
        <w:t>жалобы</w:t>
      </w:r>
      <w:proofErr w:type="gramStart"/>
      <w:r w:rsidR="002C605B">
        <w:rPr>
          <w:rFonts w:ascii="GHEA Grapalat" w:hAnsi="GHEA Grapalat"/>
        </w:rPr>
        <w:t>.П</w:t>
      </w:r>
      <w:proofErr w:type="gramEnd"/>
      <w:r w:rsidR="002C605B">
        <w:rPr>
          <w:rFonts w:ascii="GHEA Grapalat" w:hAnsi="GHEA Grapalat"/>
        </w:rPr>
        <w:t>ри</w:t>
      </w:r>
      <w:proofErr w:type="spellEnd"/>
      <w:r w:rsidR="002C605B">
        <w:rPr>
          <w:rFonts w:ascii="GHEA Grapalat" w:hAnsi="GHEA Grapalat"/>
        </w:rPr>
        <w:t xml:space="preserve">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Рассмотрение жалобы является открытым для </w:t>
      </w:r>
      <w:proofErr w:type="spellStart"/>
      <w:r w:rsidRPr="009044F1">
        <w:rPr>
          <w:rFonts w:ascii="GHEA Grapalat" w:hAnsi="GHEA Grapalat"/>
        </w:rPr>
        <w:t>общественности</w:t>
      </w:r>
      <w:proofErr w:type="gramStart"/>
      <w:r w:rsidR="009639DF" w:rsidRPr="00D3436F">
        <w:rPr>
          <w:rFonts w:ascii="GHEA Grapalat" w:hAnsi="GHEA Grapalat"/>
        </w:rPr>
        <w:t>.</w:t>
      </w:r>
      <w:r w:rsidR="009639DF">
        <w:rPr>
          <w:rFonts w:ascii="GHEA Grapalat" w:hAnsi="GHEA Grapalat"/>
        </w:rPr>
        <w:t>Р</w:t>
      </w:r>
      <w:proofErr w:type="gramEnd"/>
      <w:r w:rsidR="009639DF">
        <w:rPr>
          <w:rFonts w:ascii="GHEA Grapalat" w:hAnsi="GHEA Grapalat"/>
        </w:rPr>
        <w:t>ассмотрение</w:t>
      </w:r>
      <w:proofErr w:type="spellEnd"/>
      <w:r w:rsidR="009639DF">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w:t>
      </w:r>
      <w:proofErr w:type="spellStart"/>
      <w:r w:rsidR="009639DF">
        <w:rPr>
          <w:rFonts w:ascii="GHEA Grapalat" w:hAnsi="GHEA Grapalat"/>
        </w:rPr>
        <w:t>бюллетене</w:t>
      </w:r>
      <w:proofErr w:type="gramStart"/>
      <w:r w:rsidR="009639DF">
        <w:rPr>
          <w:rFonts w:ascii="GHEA Grapalat" w:hAnsi="GHEA Grapalat"/>
        </w:rPr>
        <w:t>.В</w:t>
      </w:r>
      <w:proofErr w:type="spellEnd"/>
      <w:proofErr w:type="gramEnd"/>
      <w:r w:rsidR="009639DF">
        <w:rPr>
          <w:rFonts w:ascii="GHEA Grapalat" w:hAnsi="GHEA Grapalat"/>
        </w:rPr>
        <w:t xml:space="preserve">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proofErr w:type="spellStart"/>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w:t>
      </w:r>
      <w:proofErr w:type="spellEnd"/>
      <w:r w:rsidRPr="009044F1">
        <w:rPr>
          <w:rFonts w:ascii="GHEA Grapalat" w:hAnsi="GHEA Grapalat"/>
        </w:rPr>
        <w:t xml:space="preserve"> </w:t>
      </w:r>
      <w:proofErr w:type="spellStart"/>
      <w:r w:rsidRPr="009044F1">
        <w:rPr>
          <w:rFonts w:ascii="GHEA Grapalat" w:hAnsi="GHEA Grapalat"/>
        </w:rPr>
        <w:t>закупками</w:t>
      </w:r>
      <w:r w:rsidR="00723E02" w:rsidRPr="009044F1">
        <w:rPr>
          <w:rFonts w:ascii="GHEA Grapalat" w:hAnsi="GHEA Grapalat"/>
        </w:rPr>
        <w:t>жалобы</w:t>
      </w:r>
      <w:proofErr w:type="spellEnd"/>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w:t>
      </w:r>
      <w:r w:rsidR="001A070B">
        <w:rPr>
          <w:rFonts w:ascii="GHEA Grapalat" w:hAnsi="GHEA Grapalat"/>
        </w:rPr>
        <w:lastRenderedPageBreak/>
        <w:t>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w:t>
      </w:r>
      <w:proofErr w:type="spellStart"/>
      <w:r>
        <w:rPr>
          <w:rFonts w:ascii="GHEA Grapalat" w:hAnsi="GHEA Grapalat"/>
        </w:rPr>
        <w:t>общественн</w:t>
      </w:r>
      <w:r w:rsidR="006F2702" w:rsidRPr="00D3436F">
        <w:rPr>
          <w:rFonts w:ascii="GHEA Grapalat" w:hAnsi="GHEA Grapalat"/>
        </w:rPr>
        <w:t>ых</w:t>
      </w:r>
      <w:r w:rsidR="006F2702">
        <w:rPr>
          <w:rFonts w:ascii="GHEA Grapalat" w:hAnsi="GHEA Grapalat"/>
        </w:rPr>
        <w:t>интересов</w:t>
      </w:r>
      <w:proofErr w:type="spellEnd"/>
      <w:r w:rsidR="006F2702">
        <w:rPr>
          <w:rFonts w:ascii="GHEA Grapalat" w:hAnsi="GHEA Grapalat"/>
        </w:rPr>
        <w:t xml:space="preserve">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НА </w:t>
      </w:r>
      <w:r w:rsidR="00787D66">
        <w:rPr>
          <w:rFonts w:ascii="GHEA Grapalat" w:hAnsi="GHEA Grapalat"/>
          <w:b/>
        </w:rPr>
        <w:t>ЗАПРОС</w:t>
      </w:r>
      <w:r w:rsidR="00E9641E">
        <w:rPr>
          <w:rFonts w:ascii="GHEA Grapalat" w:hAnsi="GHEA Grapalat"/>
          <w:b/>
        </w:rPr>
        <w:t xml:space="preserve">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 xml:space="preserve">Участник заявкой представляет </w:t>
      </w:r>
      <w:proofErr w:type="gramStart"/>
      <w:r w:rsidRPr="009044F1">
        <w:rPr>
          <w:rFonts w:ascii="GHEA Grapalat" w:hAnsi="GHEA Grapalat"/>
        </w:rPr>
        <w:t>утвержденные</w:t>
      </w:r>
      <w:proofErr w:type="gramEnd"/>
      <w:r w:rsidRPr="009044F1">
        <w:rPr>
          <w:rFonts w:ascii="GHEA Grapalat" w:hAnsi="GHEA Grapalat"/>
        </w:rPr>
        <w:t xml:space="preserve">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B406A" w:rsidRPr="003B759C">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3B759C"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B528CA" w:rsidRPr="003B759C">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p>
    <w:p w:rsidR="006505D2" w:rsidRPr="003B759C"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0" w:author="Vardan" w:date="2020-06-03T18:32:00Z">
        <w:r w:rsidR="002C0665" w:rsidDel="00C14716">
          <w:rPr>
            <w:rFonts w:ascii="GHEA Grapalat" w:hAnsi="GHEA Grapalat"/>
          </w:rPr>
          <w:delText>,</w:delText>
        </w:r>
      </w:del>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2.6</w:t>
      </w:r>
      <w:proofErr w:type="gramStart"/>
      <w:r w:rsidRPr="00D860D7">
        <w:rPr>
          <w:rFonts w:ascii="GHEA Grapalat" w:hAnsi="GHEA Grapalat"/>
          <w:sz w:val="24"/>
          <w:szCs w:val="24"/>
        </w:rPr>
        <w:t xml:space="preserve"> </w:t>
      </w:r>
      <w:r w:rsidR="00F27A50" w:rsidRPr="00D860D7">
        <w:rPr>
          <w:rFonts w:ascii="GHEA Grapalat" w:hAnsi="GHEA Grapalat"/>
          <w:sz w:val="24"/>
          <w:szCs w:val="24"/>
        </w:rPr>
        <w:t>П</w:t>
      </w:r>
      <w:proofErr w:type="gramEnd"/>
      <w:r w:rsidR="00F27A50" w:rsidRPr="00D860D7">
        <w:rPr>
          <w:rFonts w:ascii="GHEA Grapalat" w:hAnsi="GHEA Grapalat"/>
          <w:sz w:val="24"/>
          <w:szCs w:val="24"/>
        </w:rPr>
        <w:t>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FF3E38">
        <w:rPr>
          <w:rFonts w:ascii="GHEA Grapalat" w:hAnsi="GHEA Grapalat"/>
        </w:rPr>
        <w:t>,</w:t>
      </w:r>
      <w:proofErr w:type="gramEnd"/>
      <w:r w:rsidR="006F2D9C" w:rsidRPr="00FF3E38">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w:t>
      </w:r>
      <w:r w:rsidR="006F2D9C" w:rsidRPr="00FF3E38">
        <w:rPr>
          <w:rFonts w:ascii="GHEA Grapalat" w:hAnsi="GHEA Grapalat"/>
        </w:rPr>
        <w:lastRenderedPageBreak/>
        <w:t>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8B1F31" w:rsidRPr="003B759C" w:rsidRDefault="006F2D9C" w:rsidP="00787D66">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af6"/>
          <w:rFonts w:ascii="GHEA Grapalat" w:hAnsi="GHEA Grapalat"/>
          <w:sz w:val="24"/>
          <w:szCs w:val="24"/>
        </w:rPr>
        <w:footnoteReference w:customMarkFollows="1" w:id="7"/>
        <w:t>17</w:t>
      </w:r>
      <w:r w:rsidR="00284C6E" w:rsidRPr="00FF3E38">
        <w:rPr>
          <w:rFonts w:ascii="GHEA Grapalat" w:hAnsi="GHEA Grapalat"/>
          <w:sz w:val="24"/>
          <w:szCs w:val="24"/>
        </w:rPr>
        <w:t>.</w:t>
      </w: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B406A" w:rsidRPr="003B759C">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B406A" w:rsidRPr="003B759C" w:rsidRDefault="00B2572B" w:rsidP="00EB406A">
      <w:pPr>
        <w:pStyle w:val="31"/>
        <w:widowControl w:val="0"/>
        <w:spacing w:after="160"/>
        <w:jc w:val="right"/>
        <w:rPr>
          <w:rFonts w:ascii="GHEA Grapalat" w:hAnsi="GHEA Grapalat"/>
        </w:rPr>
      </w:pPr>
      <w:r w:rsidRPr="00BF4E90">
        <w:rPr>
          <w:rFonts w:ascii="GHEA Grapalat" w:hAnsi="GHEA Grapalat"/>
          <w:b/>
          <w:sz w:val="24"/>
          <w:szCs w:val="24"/>
        </w:rPr>
        <w:t xml:space="preserve">к Приглашению на </w:t>
      </w:r>
      <w:r w:rsidR="00D70084">
        <w:rPr>
          <w:rFonts w:ascii="GHEA Grapalat" w:hAnsi="GHEA Grapalat"/>
          <w:b/>
          <w:sz w:val="24"/>
          <w:szCs w:val="24"/>
        </w:rPr>
        <w:t>запрос</w:t>
      </w:r>
      <w:r w:rsidR="00E9641E">
        <w:rPr>
          <w:rFonts w:ascii="GHEA Grapalat" w:hAnsi="GHEA Grapalat"/>
          <w:b/>
          <w:sz w:val="24"/>
          <w:szCs w:val="24"/>
        </w:rPr>
        <w:t xml:space="preserve">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D09EE">
        <w:rPr>
          <w:rFonts w:ascii="GHEA Grapalat" w:hAnsi="GHEA Grapalat"/>
          <w:lang w:val="en-US"/>
        </w:rPr>
        <w:t>HHKMKAH</w:t>
      </w:r>
      <w:r w:rsidR="005D09EE" w:rsidRPr="005D09EE">
        <w:rPr>
          <w:rFonts w:ascii="GHEA Grapalat" w:hAnsi="GHEA Grapalat"/>
        </w:rPr>
        <w:t>-</w:t>
      </w:r>
      <w:r w:rsidR="005D09EE">
        <w:rPr>
          <w:rFonts w:ascii="GHEA Grapalat" w:hAnsi="GHEA Grapalat"/>
          <w:lang w:val="en-US"/>
        </w:rPr>
        <w:t>GHASHDZB</w:t>
      </w:r>
      <w:r w:rsidR="005D09EE" w:rsidRPr="005D09EE">
        <w:rPr>
          <w:rFonts w:ascii="GHEA Grapalat" w:hAnsi="GHEA Grapalat"/>
        </w:rPr>
        <w:t>-</w:t>
      </w:r>
      <w:r w:rsidR="009B5ED8">
        <w:rPr>
          <w:rFonts w:ascii="GHEA Grapalat" w:hAnsi="GHEA Grapalat"/>
        </w:rPr>
        <w:t>20/10</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9641E">
        <w:rPr>
          <w:rFonts w:ascii="GHEA Grapalat" w:hAnsi="GHEA Grapalat"/>
          <w:color w:val="auto"/>
          <w:sz w:val="24"/>
          <w:szCs w:val="24"/>
        </w:rPr>
        <w:t>запрос</w:t>
      </w:r>
      <w:r w:rsidR="00D70084" w:rsidRPr="003B759C">
        <w:rPr>
          <w:rFonts w:ascii="GHEA Grapalat" w:hAnsi="GHEA Grapalat"/>
          <w:color w:val="auto"/>
          <w:sz w:val="24"/>
          <w:szCs w:val="24"/>
        </w:rPr>
        <w:t>е</w:t>
      </w:r>
      <w:r w:rsidR="00E9641E">
        <w:rPr>
          <w:rFonts w:ascii="GHEA Grapalat" w:hAnsi="GHEA Grapalat"/>
          <w:color w:val="auto"/>
          <w:sz w:val="24"/>
          <w:szCs w:val="24"/>
        </w:rPr>
        <w:t xml:space="preserve">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 xml:space="preserve">желает участвовать </w:t>
      </w:r>
      <w:proofErr w:type="spellStart"/>
      <w:r w:rsidRPr="00DA5EA0">
        <w:rPr>
          <w:rFonts w:ascii="GHEA Grapalat" w:hAnsi="GHEA Grapalat"/>
        </w:rPr>
        <w:t>влоте</w:t>
      </w:r>
      <w:proofErr w:type="spellEnd"/>
      <w:r w:rsidRPr="00DA5EA0">
        <w:rPr>
          <w:rFonts w:ascii="GHEA Grapalat" w:hAnsi="GHEA Grapalat"/>
        </w:rPr>
        <w:t xml:space="preserve"> (лотах)</w:t>
      </w:r>
      <w:proofErr w:type="spellStart"/>
      <w:r>
        <w:rPr>
          <w:rFonts w:ascii="GHEA Grapalat" w:hAnsi="GHEA Grapalat"/>
        </w:rPr>
        <w:t>______</w:t>
      </w:r>
      <w:r w:rsidRPr="00C4157A">
        <w:rPr>
          <w:rFonts w:ascii="GHEA Grapalat" w:hAnsi="GHEA Grapalat"/>
        </w:rPr>
        <w:t>_________________________</w:t>
      </w:r>
      <w:proofErr w:type="gramStart"/>
      <w:r w:rsidRPr="00DA5EA0">
        <w:rPr>
          <w:rFonts w:ascii="GHEA Grapalat" w:hAnsi="GHEA Grapalat"/>
        </w:rPr>
        <w:t>объявленного</w:t>
      </w:r>
      <w:proofErr w:type="spellEnd"/>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3B759C" w:rsidRDefault="00374F4A" w:rsidP="00663A3D">
      <w:pPr>
        <w:rPr>
          <w:rFonts w:ascii="Sylfaen" w:hAnsi="Sylfaen" w:cs="Sylfaen"/>
        </w:rPr>
      </w:pPr>
      <w:r>
        <w:rPr>
          <w:rFonts w:ascii="GHEA Grapalat" w:hAnsi="GHEA Grapalat"/>
        </w:rPr>
        <w:t>___________</w:t>
      </w:r>
      <w:r w:rsidRPr="00FA54C5">
        <w:rPr>
          <w:rFonts w:ascii="GHEA Grapalat" w:hAnsi="GHEA Grapalat"/>
        </w:rPr>
        <w:t>__</w:t>
      </w:r>
      <w:r w:rsidR="00D70084">
        <w:rPr>
          <w:rFonts w:ascii="GHEA Grapalat" w:hAnsi="GHEA Grapalat"/>
        </w:rPr>
        <w:t>______________________</w:t>
      </w:r>
      <w:r>
        <w:rPr>
          <w:rFonts w:ascii="GHEA Grapalat" w:hAnsi="GHEA Grapalat"/>
        </w:rPr>
        <w:t>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EB406A" w:rsidRPr="003B759C">
        <w:rPr>
          <w:rFonts w:ascii="Sylfaen" w:hAnsi="Sylfaen" w:cs="Sylfaen"/>
          <w:sz w:val="22"/>
          <w:szCs w:val="22"/>
        </w:rPr>
        <w:t xml:space="preserve"> </w:t>
      </w:r>
      <w:r w:rsidR="005D09EE">
        <w:rPr>
          <w:rFonts w:ascii="Sylfaen" w:hAnsi="Sylfaen" w:cs="Sylfaen"/>
          <w:sz w:val="22"/>
          <w:szCs w:val="22"/>
          <w:lang w:val="en-US"/>
        </w:rPr>
        <w:t>HHKMKAH</w:t>
      </w:r>
      <w:r w:rsidR="005D09EE" w:rsidRPr="0094590C">
        <w:rPr>
          <w:rFonts w:ascii="Sylfaen" w:hAnsi="Sylfaen" w:cs="Sylfaen"/>
          <w:sz w:val="22"/>
          <w:szCs w:val="22"/>
        </w:rPr>
        <w:t>-</w:t>
      </w:r>
      <w:r w:rsidR="005D09EE">
        <w:rPr>
          <w:rFonts w:ascii="Sylfaen" w:hAnsi="Sylfaen" w:cs="Sylfaen"/>
          <w:sz w:val="22"/>
          <w:szCs w:val="22"/>
          <w:lang w:val="en-US"/>
        </w:rPr>
        <w:t>GHASHDZB</w:t>
      </w:r>
      <w:r w:rsidR="005D09EE" w:rsidRPr="0094590C">
        <w:rPr>
          <w:rFonts w:ascii="Sylfaen" w:hAnsi="Sylfaen" w:cs="Sylfaen"/>
          <w:sz w:val="22"/>
          <w:szCs w:val="22"/>
        </w:rPr>
        <w:t>-</w:t>
      </w:r>
      <w:r w:rsidR="009B5ED8">
        <w:rPr>
          <w:rFonts w:ascii="Sylfaen" w:hAnsi="Sylfaen" w:cs="Sylfaen"/>
          <w:sz w:val="22"/>
          <w:szCs w:val="22"/>
        </w:rPr>
        <w:t>20/10</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 xml:space="preserve">открытого </w:t>
      </w:r>
      <w:proofErr w:type="spellStart"/>
      <w:r w:rsidRPr="00DD2B43">
        <w:rPr>
          <w:rFonts w:ascii="GHEA Grapalat" w:hAnsi="GHEA Grapalat"/>
        </w:rPr>
        <w:t>конкурса</w:t>
      </w:r>
      <w:r w:rsidRPr="00DA5EA0">
        <w:rPr>
          <w:rFonts w:ascii="GHEA Grapalat" w:hAnsi="GHEA Grapalat"/>
        </w:rPr>
        <w:t>и</w:t>
      </w:r>
      <w:proofErr w:type="spellEnd"/>
      <w:r w:rsidRPr="00DA5EA0">
        <w:rPr>
          <w:rFonts w:ascii="GHEA Grapalat" w:hAnsi="GHEA Grapalat"/>
        </w:rPr>
        <w:t xml:space="preserve">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proofErr w:type="spellStart"/>
      <w:r w:rsidRPr="00DA5EA0">
        <w:rPr>
          <w:rFonts w:ascii="GHEA Grapalat" w:hAnsi="GHEA Grapalat"/>
        </w:rPr>
        <w:t>являетсярезидентом</w:t>
      </w:r>
      <w:proofErr w:type="spellEnd"/>
      <w:r w:rsidRPr="00DA5EA0">
        <w:rPr>
          <w:rFonts w:ascii="GHEA Grapalat" w:hAnsi="GHEA Grapalat"/>
        </w:rPr>
        <w:t xml:space="preserve">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 xml:space="preserve">учетный </w:t>
      </w:r>
      <w:proofErr w:type="spellStart"/>
      <w:r w:rsidRPr="000C1746">
        <w:rPr>
          <w:rFonts w:ascii="GHEA Grapalat" w:hAnsi="GHEA Grapalat"/>
          <w:sz w:val="16"/>
        </w:rPr>
        <w:t>номерналогоплательщика</w:t>
      </w:r>
      <w:proofErr w:type="spellEnd"/>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663A3D">
      <w:pPr>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E9641E">
        <w:rPr>
          <w:rFonts w:ascii="GHEA Grapalat" w:hAnsi="GHEA Grapalat"/>
        </w:rPr>
        <w:t>запроса котировок</w:t>
      </w:r>
      <w:r>
        <w:rPr>
          <w:rFonts w:ascii="GHEA Grapalat" w:hAnsi="GHEA Grapalat"/>
        </w:rPr>
        <w:t xml:space="preserve"> под кодом </w:t>
      </w:r>
      <w:r w:rsidR="005D09EE">
        <w:rPr>
          <w:rFonts w:ascii="Sylfaen" w:hAnsi="Sylfaen" w:cs="Sylfaen"/>
          <w:sz w:val="22"/>
          <w:szCs w:val="22"/>
          <w:lang w:val="en-US"/>
        </w:rPr>
        <w:t>HHKMKAH</w:t>
      </w:r>
      <w:r w:rsidR="005D09EE" w:rsidRPr="005D09EE">
        <w:rPr>
          <w:rFonts w:ascii="Sylfaen" w:hAnsi="Sylfaen" w:cs="Sylfaen"/>
          <w:sz w:val="22"/>
          <w:szCs w:val="22"/>
        </w:rPr>
        <w:t>-</w:t>
      </w:r>
      <w:r w:rsidR="005D09EE">
        <w:rPr>
          <w:rFonts w:ascii="Sylfaen" w:hAnsi="Sylfaen" w:cs="Sylfaen"/>
          <w:sz w:val="22"/>
          <w:szCs w:val="22"/>
          <w:lang w:val="en-US"/>
        </w:rPr>
        <w:t>GHASHDZB</w:t>
      </w:r>
      <w:r w:rsidR="005D09EE" w:rsidRPr="005D09EE">
        <w:rPr>
          <w:rFonts w:ascii="Sylfaen" w:hAnsi="Sylfaen" w:cs="Sylfaen"/>
          <w:sz w:val="22"/>
          <w:szCs w:val="22"/>
        </w:rPr>
        <w:t>-</w:t>
      </w:r>
      <w:r w:rsidR="009B5ED8">
        <w:rPr>
          <w:rFonts w:ascii="Sylfaen" w:hAnsi="Sylfaen" w:cs="Sylfaen"/>
          <w:sz w:val="22"/>
          <w:szCs w:val="22"/>
        </w:rPr>
        <w:t>20/10</w:t>
      </w:r>
      <w:r w:rsidR="00663A3D" w:rsidRPr="003B759C">
        <w:rPr>
          <w:rFonts w:ascii="Sylfaen" w:hAnsi="Sylfaen" w:cs="Sylfaen"/>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Pr="00663A3D" w:rsidRDefault="006B3E56" w:rsidP="00663A3D">
      <w:pPr>
        <w:rPr>
          <w:rFonts w:ascii="Sylfaen" w:hAnsi="Sylfaen" w:cs="Sylfaen"/>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E9641E">
        <w:rPr>
          <w:rFonts w:ascii="GHEA Grapalat" w:hAnsi="GHEA Grapalat"/>
        </w:rPr>
        <w:t xml:space="preserve">запроса </w:t>
      </w:r>
      <w:proofErr w:type="spellStart"/>
      <w:r w:rsidR="00E9641E">
        <w:rPr>
          <w:rFonts w:ascii="GHEA Grapalat" w:hAnsi="GHEA Grapalat"/>
        </w:rPr>
        <w:t>котировок</w:t>
      </w:r>
      <w:r>
        <w:rPr>
          <w:rFonts w:ascii="GHEA Grapalat" w:hAnsi="GHEA Grapalat"/>
        </w:rPr>
        <w:t>под</w:t>
      </w:r>
      <w:proofErr w:type="spellEnd"/>
      <w:r>
        <w:rPr>
          <w:rFonts w:ascii="GHEA Grapalat" w:hAnsi="GHEA Grapalat"/>
        </w:rPr>
        <w:t xml:space="preserve"> кодом </w:t>
      </w:r>
      <w:r w:rsidR="005D09EE">
        <w:rPr>
          <w:rFonts w:ascii="Sylfaen" w:hAnsi="Sylfaen" w:cs="Sylfaen"/>
          <w:sz w:val="22"/>
          <w:szCs w:val="22"/>
          <w:lang w:val="en-US"/>
        </w:rPr>
        <w:t>HHKMKAH</w:t>
      </w:r>
      <w:r w:rsidR="005D09EE" w:rsidRPr="005D09EE">
        <w:rPr>
          <w:rFonts w:ascii="Sylfaen" w:hAnsi="Sylfaen" w:cs="Sylfaen"/>
          <w:sz w:val="22"/>
          <w:szCs w:val="22"/>
        </w:rPr>
        <w:t>-</w:t>
      </w:r>
      <w:r w:rsidR="005D09EE">
        <w:rPr>
          <w:rFonts w:ascii="Sylfaen" w:hAnsi="Sylfaen" w:cs="Sylfaen"/>
          <w:sz w:val="22"/>
          <w:szCs w:val="22"/>
          <w:lang w:val="en-US"/>
        </w:rPr>
        <w:t>GHASHDZB</w:t>
      </w:r>
      <w:r w:rsidR="005D09EE" w:rsidRPr="005D09EE">
        <w:rPr>
          <w:rFonts w:ascii="Sylfaen" w:hAnsi="Sylfaen" w:cs="Sylfaen"/>
          <w:sz w:val="22"/>
          <w:szCs w:val="22"/>
        </w:rPr>
        <w:t>-</w:t>
      </w:r>
      <w:r w:rsidR="009B5ED8">
        <w:rPr>
          <w:rFonts w:ascii="Sylfaen" w:hAnsi="Sylfaen" w:cs="Sylfaen"/>
          <w:sz w:val="22"/>
          <w:szCs w:val="22"/>
        </w:rPr>
        <w:t>20/10</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proofErr w:type="gramStart"/>
      <w:r>
        <w:rPr>
          <w:rFonts w:ascii="GHEA Grapalat" w:hAnsi="GHEA Grapalat"/>
          <w:spacing w:val="-6"/>
        </w:rPr>
        <w:t>на</w:t>
      </w:r>
      <w:proofErr w:type="gramEnd"/>
      <w:r>
        <w:rPr>
          <w:rFonts w:ascii="GHEA Grapalat" w:hAnsi="GHEA Grapalat"/>
          <w:spacing w:val="-6"/>
        </w:rPr>
        <w:t xml:space="preserve"> </w:t>
      </w:r>
      <w:r w:rsidR="00E9641E">
        <w:rPr>
          <w:rFonts w:ascii="GHEA Grapalat" w:hAnsi="GHEA Grapalat"/>
        </w:rPr>
        <w:t>запроса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 xml:space="preserve">участия взаимосвязанных с ________________ лиц и (или) </w:t>
      </w:r>
      <w:r>
        <w:rPr>
          <w:rFonts w:ascii="GHEA Grapalat" w:hAnsi="GHEA Grapalat"/>
          <w:i w:val="0"/>
          <w:sz w:val="24"/>
        </w:rPr>
        <w:lastRenderedPageBreak/>
        <w:t>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3"/>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8"/>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110534" w:rsidP="00B46D58">
      <w:pPr>
        <w:jc w:val="both"/>
        <w:rPr>
          <w:rFonts w:ascii="GHEA Grapalat" w:hAnsi="GHEA Grapalat"/>
        </w:rPr>
      </w:pP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9"/>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663A3D" w:rsidRPr="003B759C" w:rsidRDefault="00D043C1" w:rsidP="00663A3D">
      <w:pPr>
        <w:pStyle w:val="31"/>
        <w:widowControl w:val="0"/>
        <w:spacing w:after="160"/>
        <w:jc w:val="right"/>
        <w:rPr>
          <w:rFonts w:ascii="GHEA Grapalat" w:hAnsi="GHEA Grapalat"/>
          <w:b/>
        </w:rPr>
      </w:pPr>
      <w:r w:rsidRPr="001439BD">
        <w:rPr>
          <w:rFonts w:ascii="GHEA Grapalat" w:hAnsi="GHEA Grapalat"/>
          <w:b/>
          <w:sz w:val="24"/>
          <w:szCs w:val="24"/>
        </w:rPr>
        <w:t xml:space="preserve">к Приглашению на </w:t>
      </w:r>
      <w:r w:rsidR="00D70084">
        <w:rPr>
          <w:rFonts w:ascii="GHEA Grapalat" w:hAnsi="GHEA Grapalat"/>
          <w:b/>
          <w:sz w:val="24"/>
          <w:szCs w:val="24"/>
        </w:rPr>
        <w:t>запрос</w:t>
      </w:r>
      <w:r w:rsidR="00E9641E">
        <w:rPr>
          <w:rFonts w:ascii="GHEA Grapalat" w:hAnsi="GHEA Grapalat"/>
          <w:b/>
          <w:sz w:val="24"/>
          <w:szCs w:val="24"/>
        </w:rPr>
        <w:t xml:space="preserve">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5D09EE">
        <w:rPr>
          <w:rFonts w:ascii="GHEA Grapalat" w:hAnsi="GHEA Grapalat"/>
          <w:b/>
          <w:lang w:val="en-US"/>
        </w:rPr>
        <w:t>HHKMKAH</w:t>
      </w:r>
      <w:r w:rsidR="005D09EE" w:rsidRPr="005D09EE">
        <w:rPr>
          <w:rFonts w:ascii="GHEA Grapalat" w:hAnsi="GHEA Grapalat"/>
          <w:b/>
        </w:rPr>
        <w:t>-</w:t>
      </w:r>
      <w:r w:rsidR="005D09EE">
        <w:rPr>
          <w:rFonts w:ascii="GHEA Grapalat" w:hAnsi="GHEA Grapalat"/>
          <w:b/>
          <w:lang w:val="en-US"/>
        </w:rPr>
        <w:t>GHASHDZB</w:t>
      </w:r>
      <w:r w:rsidR="005D09EE" w:rsidRPr="005D09EE">
        <w:rPr>
          <w:rFonts w:ascii="GHEA Grapalat" w:hAnsi="GHEA Grapalat"/>
          <w:b/>
        </w:rPr>
        <w:t>-</w:t>
      </w:r>
      <w:r w:rsidR="009B5ED8">
        <w:rPr>
          <w:rFonts w:ascii="GHEA Grapalat" w:hAnsi="GHEA Grapalat"/>
          <w:b/>
        </w:rPr>
        <w:t>20/10</w:t>
      </w:r>
    </w:p>
    <w:p w:rsidR="00D043C1" w:rsidRPr="009044F1" w:rsidRDefault="00D043C1" w:rsidP="00D043C1">
      <w:pPr>
        <w:pStyle w:val="31"/>
        <w:widowControl w:val="0"/>
        <w:spacing w:after="160" w:line="240" w:lineRule="auto"/>
        <w:jc w:val="right"/>
        <w:rPr>
          <w:rFonts w:ascii="GHEA Grapalat" w:hAnsi="GHEA Grapalat" w:cs="Arial"/>
          <w:b/>
          <w:sz w:val="24"/>
          <w:szCs w:val="24"/>
        </w:rPr>
      </w:pP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3B759C"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sidR="005D09EE">
        <w:rPr>
          <w:rFonts w:ascii="GHEA Grapalat" w:hAnsi="GHEA Grapalat"/>
          <w:lang w:val="en-US"/>
        </w:rPr>
        <w:t>HHKMKAH</w:t>
      </w:r>
      <w:r w:rsidR="005D09EE" w:rsidRPr="005D09EE">
        <w:rPr>
          <w:rFonts w:ascii="GHEA Grapalat" w:hAnsi="GHEA Grapalat"/>
        </w:rPr>
        <w:t>-</w:t>
      </w:r>
      <w:r w:rsidR="005D09EE">
        <w:rPr>
          <w:rFonts w:ascii="GHEA Grapalat" w:hAnsi="GHEA Grapalat"/>
          <w:lang w:val="en-US"/>
        </w:rPr>
        <w:t>GHASHDZB</w:t>
      </w:r>
      <w:r w:rsidR="005D09EE" w:rsidRPr="005D09EE">
        <w:rPr>
          <w:rFonts w:ascii="GHEA Grapalat" w:hAnsi="GHEA Grapalat"/>
        </w:rPr>
        <w:t>-</w:t>
      </w:r>
      <w:r w:rsidR="009B5ED8">
        <w:rPr>
          <w:rFonts w:ascii="GHEA Grapalat" w:hAnsi="GHEA Grapalat"/>
        </w:rPr>
        <w:t>20/10</w:t>
      </w:r>
      <w:r w:rsidR="00663A3D" w:rsidRPr="003B759C">
        <w:rPr>
          <w:rFonts w:ascii="GHEA Grapalat" w:hAnsi="GHEA Grapalat"/>
        </w:rPr>
        <w:t xml:space="preserve"> </w:t>
      </w:r>
      <w:r w:rsidRPr="009044F1">
        <w:rPr>
          <w:rFonts w:ascii="GHEA Grapalat" w:hAnsi="GHEA Grapalat"/>
        </w:rPr>
        <w:t xml:space="preserve">ниже по лотам </w:t>
      </w:r>
      <w:proofErr w:type="spellStart"/>
      <w:r w:rsidRPr="009044F1">
        <w:rPr>
          <w:rFonts w:ascii="GHEA Grapalat" w:hAnsi="GHEA Grapalat"/>
        </w:rPr>
        <w:t>представляетописани</w:t>
      </w:r>
      <w:r w:rsidR="00BC50BB">
        <w:rPr>
          <w:rFonts w:ascii="GHEA Grapalat" w:hAnsi="GHEA Grapalat"/>
        </w:rPr>
        <w:t>я</w:t>
      </w:r>
      <w:proofErr w:type="spellEnd"/>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proofErr w:type="spellStart"/>
            <w:r w:rsidRPr="00206AF8">
              <w:rPr>
                <w:rFonts w:ascii="GHEA Grapalat" w:hAnsi="GHEA Grapalat"/>
                <w:b/>
                <w:sz w:val="20"/>
                <w:szCs w:val="20"/>
              </w:rPr>
              <w:t>Предлагаемы</w:t>
            </w:r>
            <w:r w:rsidR="000976D7" w:rsidRPr="00DB2996">
              <w:rPr>
                <w:rFonts w:ascii="GHEA Grapalat" w:hAnsi="GHEA Grapalat"/>
                <w:b/>
                <w:sz w:val="20"/>
                <w:szCs w:val="20"/>
              </w:rPr>
              <w:t>е</w:t>
            </w:r>
            <w:r w:rsidR="00C03625" w:rsidRPr="00DB2996">
              <w:rPr>
                <w:rFonts w:ascii="GHEA Grapalat" w:hAnsi="GHEA Grapalat"/>
                <w:b/>
                <w:sz w:val="20"/>
                <w:szCs w:val="20"/>
              </w:rPr>
              <w:t>приборы</w:t>
            </w:r>
            <w:proofErr w:type="spellEnd"/>
            <w:r w:rsidR="00C03625" w:rsidRPr="00DB2996">
              <w:rPr>
                <w:rFonts w:ascii="GHEA Grapalat" w:hAnsi="GHEA Grapalat"/>
                <w:b/>
                <w:sz w:val="20"/>
                <w:szCs w:val="20"/>
              </w:rPr>
              <w:t xml:space="preserve">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663A3D" w:rsidRPr="003B759C" w:rsidRDefault="00B2572B" w:rsidP="00663A3D">
      <w:pPr>
        <w:pStyle w:val="31"/>
        <w:widowControl w:val="0"/>
        <w:spacing w:after="160"/>
        <w:jc w:val="right"/>
        <w:rPr>
          <w:rFonts w:ascii="GHEA Grapalat" w:hAnsi="GHEA Grapalat"/>
          <w:b/>
        </w:rPr>
      </w:pPr>
      <w:r w:rsidRPr="001439BD">
        <w:rPr>
          <w:rFonts w:ascii="GHEA Grapalat" w:hAnsi="GHEA Grapalat"/>
          <w:b/>
          <w:sz w:val="24"/>
          <w:szCs w:val="24"/>
        </w:rPr>
        <w:t xml:space="preserve">к Приглашению на </w:t>
      </w:r>
      <w:r w:rsidR="00D70084">
        <w:rPr>
          <w:rFonts w:ascii="GHEA Grapalat" w:hAnsi="GHEA Grapalat"/>
          <w:b/>
          <w:sz w:val="24"/>
          <w:szCs w:val="24"/>
        </w:rPr>
        <w:t>запрос</w:t>
      </w:r>
      <w:r w:rsidR="00E9641E">
        <w:rPr>
          <w:rFonts w:ascii="GHEA Grapalat" w:hAnsi="GHEA Grapalat"/>
          <w:b/>
          <w:sz w:val="24"/>
          <w:szCs w:val="24"/>
        </w:rPr>
        <w:t xml:space="preserve">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D09EE">
        <w:rPr>
          <w:rFonts w:ascii="GHEA Grapalat" w:hAnsi="GHEA Grapalat"/>
          <w:b/>
          <w:lang w:val="en-US"/>
        </w:rPr>
        <w:t>HHKMKAH</w:t>
      </w:r>
      <w:r w:rsidR="005D09EE" w:rsidRPr="005D09EE">
        <w:rPr>
          <w:rFonts w:ascii="GHEA Grapalat" w:hAnsi="GHEA Grapalat"/>
          <w:b/>
        </w:rPr>
        <w:t>-</w:t>
      </w:r>
      <w:r w:rsidR="005D09EE">
        <w:rPr>
          <w:rFonts w:ascii="GHEA Grapalat" w:hAnsi="GHEA Grapalat"/>
          <w:b/>
          <w:lang w:val="en-US"/>
        </w:rPr>
        <w:t>GHASHDZB</w:t>
      </w:r>
      <w:r w:rsidR="005D09EE" w:rsidRPr="005D09EE">
        <w:rPr>
          <w:rFonts w:ascii="GHEA Grapalat" w:hAnsi="GHEA Grapalat"/>
          <w:b/>
        </w:rPr>
        <w:t>-</w:t>
      </w:r>
      <w:r w:rsidR="009B5ED8">
        <w:rPr>
          <w:rFonts w:ascii="GHEA Grapalat" w:hAnsi="GHEA Grapalat"/>
          <w:b/>
        </w:rPr>
        <w:t>20/10</w:t>
      </w:r>
    </w:p>
    <w:p w:rsidR="00B2572B" w:rsidRPr="009044F1" w:rsidRDefault="00B2572B" w:rsidP="00B46D58">
      <w:pPr>
        <w:pStyle w:val="31"/>
        <w:widowControl w:val="0"/>
        <w:spacing w:after="160" w:line="240" w:lineRule="auto"/>
        <w:jc w:val="right"/>
        <w:rPr>
          <w:rFonts w:ascii="GHEA Grapalat" w:hAnsi="GHEA Grapalat" w:cs="Arial"/>
          <w:b/>
          <w:sz w:val="24"/>
          <w:szCs w:val="24"/>
        </w:rPr>
      </w:pP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895368" w:rsidRPr="00C03195" w:rsidRDefault="00B2572B" w:rsidP="00895368">
      <w:pPr>
        <w:rPr>
          <w:rFonts w:ascii="Sylfaen" w:hAnsi="Sylfaen" w:cs="Sylfaen"/>
        </w:rPr>
      </w:pPr>
      <w:r w:rsidRPr="005744FC">
        <w:rPr>
          <w:rFonts w:ascii="GHEA Grapalat" w:hAnsi="GHEA Grapalat"/>
          <w:spacing w:val="-6"/>
        </w:rPr>
        <w:t xml:space="preserve">Рассмотрев приглашение </w:t>
      </w:r>
      <w:proofErr w:type="gramStart"/>
      <w:r w:rsidRPr="005744FC">
        <w:rPr>
          <w:rFonts w:ascii="GHEA Grapalat" w:hAnsi="GHEA Grapalat"/>
          <w:spacing w:val="-6"/>
        </w:rPr>
        <w:t>на</w:t>
      </w:r>
      <w:proofErr w:type="gramEnd"/>
      <w:r w:rsidRPr="005744FC">
        <w:rPr>
          <w:rFonts w:ascii="GHEA Grapalat" w:hAnsi="GHEA Grapalat"/>
          <w:spacing w:val="-6"/>
        </w:rPr>
        <w:t xml:space="preserve"> </w:t>
      </w:r>
      <w:r w:rsidR="00E9641E">
        <w:rPr>
          <w:rFonts w:ascii="GHEA Grapalat" w:hAnsi="GHEA Grapalat"/>
          <w:spacing w:val="-6"/>
        </w:rPr>
        <w:t>запроса котировок</w:t>
      </w:r>
      <w:r w:rsidRPr="005744FC">
        <w:rPr>
          <w:rFonts w:ascii="GHEA Grapalat" w:hAnsi="GHEA Grapalat"/>
          <w:spacing w:val="-6"/>
        </w:rPr>
        <w:t xml:space="preserve"> под кодом </w:t>
      </w:r>
      <w:r w:rsidR="005D09EE">
        <w:rPr>
          <w:rFonts w:ascii="Sylfaen" w:hAnsi="Sylfaen" w:cs="Sylfaen"/>
          <w:sz w:val="22"/>
          <w:szCs w:val="22"/>
          <w:lang w:val="en-US"/>
        </w:rPr>
        <w:t>HHKMKAH</w:t>
      </w:r>
      <w:r w:rsidR="005D09EE" w:rsidRPr="005D09EE">
        <w:rPr>
          <w:rFonts w:ascii="Sylfaen" w:hAnsi="Sylfaen" w:cs="Sylfaen"/>
          <w:sz w:val="22"/>
          <w:szCs w:val="22"/>
        </w:rPr>
        <w:t>-</w:t>
      </w:r>
      <w:r w:rsidR="005D09EE">
        <w:rPr>
          <w:rFonts w:ascii="Sylfaen" w:hAnsi="Sylfaen" w:cs="Sylfaen"/>
          <w:sz w:val="22"/>
          <w:szCs w:val="22"/>
          <w:lang w:val="en-US"/>
        </w:rPr>
        <w:t>GHASHDZB</w:t>
      </w:r>
      <w:r w:rsidR="005D09EE" w:rsidRPr="005D09EE">
        <w:rPr>
          <w:rFonts w:ascii="Sylfaen" w:hAnsi="Sylfaen" w:cs="Sylfaen"/>
          <w:sz w:val="22"/>
          <w:szCs w:val="22"/>
        </w:rPr>
        <w:t>-</w:t>
      </w:r>
      <w:r w:rsidR="009B5ED8">
        <w:rPr>
          <w:rFonts w:ascii="Sylfaen" w:hAnsi="Sylfaen" w:cs="Sylfaen"/>
          <w:sz w:val="22"/>
          <w:szCs w:val="22"/>
        </w:rPr>
        <w:t>20/10</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proofErr w:type="spellStart"/>
      <w:r w:rsidRPr="009044F1">
        <w:rPr>
          <w:rFonts w:ascii="GHEA Grapalat" w:hAnsi="GHEA Grapalat"/>
        </w:rPr>
        <w:t>предлагаетвыполнить</w:t>
      </w:r>
      <w:proofErr w:type="spellEnd"/>
      <w:r w:rsidRPr="009044F1">
        <w:rPr>
          <w:rFonts w:ascii="GHEA Grapalat" w:hAnsi="GHEA Grapalat"/>
        </w:rPr>
        <w:t xml:space="preserve">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0"/>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3B759C" w:rsidRDefault="00B2572B" w:rsidP="00895368">
      <w:pPr>
        <w:pStyle w:val="31"/>
        <w:widowControl w:val="0"/>
        <w:spacing w:after="160"/>
        <w:jc w:val="right"/>
        <w:rPr>
          <w:rFonts w:ascii="GHEA Grapalat" w:hAnsi="GHEA Grapalat"/>
          <w:b/>
        </w:rPr>
      </w:pPr>
      <w:r w:rsidRPr="00B138F3">
        <w:rPr>
          <w:rFonts w:ascii="GHEA Grapalat" w:hAnsi="GHEA Grapalat"/>
          <w:b/>
          <w:sz w:val="24"/>
          <w:szCs w:val="24"/>
        </w:rPr>
        <w:t xml:space="preserve">к Приглашению на </w:t>
      </w:r>
      <w:r w:rsidR="00D70084">
        <w:rPr>
          <w:rFonts w:ascii="GHEA Grapalat" w:hAnsi="GHEA Grapalat"/>
          <w:b/>
          <w:sz w:val="24"/>
          <w:szCs w:val="24"/>
        </w:rPr>
        <w:t>запрос</w:t>
      </w:r>
      <w:r w:rsidR="00E9641E">
        <w:rPr>
          <w:rFonts w:ascii="GHEA Grapalat" w:hAnsi="GHEA Grapalat"/>
          <w:b/>
          <w:sz w:val="24"/>
          <w:szCs w:val="24"/>
        </w:rPr>
        <w:t xml:space="preserve">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5D09EE">
        <w:rPr>
          <w:rFonts w:ascii="GHEA Grapalat" w:hAnsi="GHEA Grapalat"/>
          <w:b/>
          <w:lang w:val="en-US"/>
        </w:rPr>
        <w:t>HHKMKAH</w:t>
      </w:r>
      <w:r w:rsidR="005D09EE" w:rsidRPr="005D09EE">
        <w:rPr>
          <w:rFonts w:ascii="GHEA Grapalat" w:hAnsi="GHEA Grapalat"/>
          <w:b/>
        </w:rPr>
        <w:t>-</w:t>
      </w:r>
      <w:r w:rsidR="005D09EE">
        <w:rPr>
          <w:rFonts w:ascii="GHEA Grapalat" w:hAnsi="GHEA Grapalat"/>
          <w:b/>
          <w:lang w:val="en-US"/>
        </w:rPr>
        <w:t>GHASHDZB</w:t>
      </w:r>
      <w:r w:rsidR="005D09EE" w:rsidRPr="005D09EE">
        <w:rPr>
          <w:rFonts w:ascii="GHEA Grapalat" w:hAnsi="GHEA Grapalat"/>
          <w:b/>
        </w:rPr>
        <w:t>-</w:t>
      </w:r>
      <w:r w:rsidR="009B5ED8">
        <w:rPr>
          <w:rFonts w:ascii="GHEA Grapalat" w:hAnsi="GHEA Grapalat"/>
          <w:b/>
        </w:rPr>
        <w:t>20/10</w:t>
      </w:r>
    </w:p>
    <w:p w:rsidR="00742F7B" w:rsidRPr="00B138F3" w:rsidRDefault="00742F7B" w:rsidP="00742F7B">
      <w:pPr>
        <w:pStyle w:val="31"/>
        <w:widowControl w:val="0"/>
        <w:spacing w:after="160" w:line="240" w:lineRule="auto"/>
        <w:jc w:val="center"/>
        <w:rPr>
          <w:rFonts w:ascii="GHEA Grapalat" w:hAnsi="GHEA Grapalat"/>
          <w:sz w:val="24"/>
          <w:szCs w:val="24"/>
        </w:rPr>
      </w:pP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proofErr w:type="gramStart"/>
      <w:r w:rsidR="00AA2488" w:rsidRPr="00B138F3">
        <w:rPr>
          <w:rFonts w:ascii="GHEA Grapalat" w:hAnsi="GHEA Grapalat"/>
          <w:sz w:val="24"/>
          <w:szCs w:val="24"/>
          <w:lang w:val="en-US"/>
        </w:rPr>
        <w:t>N</w:t>
      </w:r>
      <w:proofErr w:type="gramEnd"/>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xml:space="preserve">)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proofErr w:type="gramStart"/>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щих</w:t>
      </w:r>
      <w:proofErr w:type="gramEnd"/>
      <w:r w:rsidRPr="00B138F3">
        <w:rPr>
          <w:rFonts w:ascii="GHEA Grapalat" w:eastAsiaTheme="minorHAnsi" w:hAnsi="GHEA Grapalat" w:cstheme="minorBidi"/>
        </w:rPr>
        <w:t xml:space="preserve">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наименование </w:t>
      </w:r>
      <w:proofErr w:type="spellStart"/>
      <w:r w:rsidRPr="00B138F3">
        <w:rPr>
          <w:rFonts w:ascii="GHEA Grapalat" w:eastAsiaTheme="minorHAnsi" w:hAnsi="GHEA Grapalat" w:cstheme="minorBidi"/>
          <w:sz w:val="18"/>
          <w:szCs w:val="18"/>
        </w:rPr>
        <w:t>заказчика</w:t>
      </w:r>
      <w:r w:rsidRPr="00B138F3">
        <w:rPr>
          <w:rStyle w:val="af5"/>
          <w:rFonts w:ascii="GHEA Grapalat" w:hAnsi="GHEA Grapalat"/>
          <w:b w:val="0"/>
          <w:sz w:val="16"/>
          <w:szCs w:val="16"/>
        </w:rPr>
        <w:t>наименование</w:t>
      </w:r>
      <w:proofErr w:type="spellEnd"/>
      <w:r w:rsidRPr="00B138F3">
        <w:rPr>
          <w:rStyle w:val="af5"/>
          <w:rFonts w:ascii="GHEA Grapalat" w:hAnsi="GHEA Grapalat"/>
          <w:b w:val="0"/>
          <w:sz w:val="16"/>
          <w:szCs w:val="16"/>
        </w:rPr>
        <w:t xml:space="preserve">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proofErr w:type="spellStart"/>
      <w:r w:rsidRPr="00B138F3">
        <w:rPr>
          <w:rFonts w:ascii="GHEA Grapalat" w:eastAsiaTheme="minorHAnsi" w:hAnsi="GHEA Grapalat" w:cstheme="minorBidi"/>
        </w:rPr>
        <w:t>п</w:t>
      </w:r>
      <w:proofErr w:type="spellEnd"/>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в порядке и сроки, установленные настоящей гарантией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9B09D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3B759C"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D70084">
        <w:rPr>
          <w:rFonts w:ascii="GHEA Grapalat" w:hAnsi="GHEA Grapalat"/>
          <w:b/>
        </w:rPr>
        <w:t>запрос</w:t>
      </w:r>
      <w:r w:rsidR="00E9641E">
        <w:rPr>
          <w:rFonts w:ascii="GHEA Grapalat" w:hAnsi="GHEA Grapalat"/>
          <w:b/>
        </w:rPr>
        <w:t xml:space="preserve"> котировок</w:t>
      </w:r>
      <w:r w:rsidRPr="00B138F3">
        <w:rPr>
          <w:rFonts w:ascii="GHEA Grapalat" w:hAnsi="GHEA Grapalat" w:cs="Arial"/>
          <w:b/>
        </w:rPr>
        <w:br/>
      </w:r>
      <w:r w:rsidRPr="00B138F3">
        <w:rPr>
          <w:rFonts w:ascii="GHEA Grapalat" w:hAnsi="GHEA Grapalat"/>
          <w:b/>
        </w:rPr>
        <w:t xml:space="preserve">под кодом </w:t>
      </w:r>
      <w:r w:rsidR="005D09EE">
        <w:rPr>
          <w:rFonts w:ascii="GHEA Grapalat" w:hAnsi="GHEA Grapalat"/>
          <w:b/>
          <w:lang w:val="en-US"/>
        </w:rPr>
        <w:t>HHKMKAH</w:t>
      </w:r>
      <w:r w:rsidR="005D09EE" w:rsidRPr="005D09EE">
        <w:rPr>
          <w:rFonts w:ascii="GHEA Grapalat" w:hAnsi="GHEA Grapalat"/>
          <w:b/>
        </w:rPr>
        <w:t>-</w:t>
      </w:r>
      <w:r w:rsidR="005D09EE">
        <w:rPr>
          <w:rFonts w:ascii="GHEA Grapalat" w:hAnsi="GHEA Grapalat"/>
          <w:b/>
          <w:lang w:val="en-US"/>
        </w:rPr>
        <w:t>GHASHDZB</w:t>
      </w:r>
      <w:r w:rsidR="005D09EE" w:rsidRPr="005D09EE">
        <w:rPr>
          <w:rFonts w:ascii="GHEA Grapalat" w:hAnsi="GHEA Grapalat"/>
          <w:b/>
        </w:rPr>
        <w:t>-</w:t>
      </w:r>
      <w:r w:rsidR="009B5ED8">
        <w:rPr>
          <w:rFonts w:ascii="GHEA Grapalat" w:hAnsi="GHEA Grapalat"/>
          <w:b/>
        </w:rPr>
        <w:t>20/10</w:t>
      </w:r>
    </w:p>
    <w:p w:rsidR="002A4554" w:rsidRPr="00EC1F84" w:rsidRDefault="002A4554" w:rsidP="0016001A">
      <w:pPr>
        <w:pStyle w:val="31"/>
        <w:widowControl w:val="0"/>
        <w:spacing w:after="160" w:line="240" w:lineRule="auto"/>
        <w:jc w:val="center"/>
        <w:rPr>
          <w:rFonts w:ascii="GHEA Grapalat" w:hAnsi="GHEA Grapalat"/>
          <w:sz w:val="24"/>
          <w:szCs w:val="24"/>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необходимой квалификации для выполнения обязательств (</w:t>
      </w:r>
      <w:proofErr w:type="spellStart"/>
      <w:r w:rsidRPr="00B138F3">
        <w:rPr>
          <w:rFonts w:ascii="GHEA Grapalat" w:eastAsiaTheme="minorHAnsi" w:hAnsi="GHEA Grapalat" w:cstheme="minorBidi"/>
        </w:rPr>
        <w:t>далее-гарантийные</w:t>
      </w:r>
      <w:proofErr w:type="spellEnd"/>
      <w:r w:rsidRPr="00B138F3">
        <w:rPr>
          <w:rFonts w:ascii="GHEA Grapalat" w:eastAsiaTheme="minorHAnsi" w:hAnsi="GHEA Grapalat" w:cstheme="minorBidi"/>
        </w:rPr>
        <w:t xml:space="preserve"> обязательства), предусмотренных договором     </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proofErr w:type="spellStart"/>
      <w:r w:rsidRPr="00B138F3">
        <w:rPr>
          <w:rFonts w:ascii="GHEA Grapalat" w:eastAsiaTheme="minorHAnsi" w:hAnsi="GHEA Grapalat" w:cstheme="minorBidi"/>
        </w:rPr>
        <w:t>далее-принципал</w:t>
      </w:r>
      <w:proofErr w:type="spellEnd"/>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E30341" w:rsidRPr="00E30341" w:rsidRDefault="007B3F5F" w:rsidP="00E30341">
      <w:pPr>
        <w:pStyle w:val="af4"/>
        <w:shd w:val="clear" w:color="auto" w:fill="FFFFFF"/>
        <w:contextualSpacing/>
        <w:jc w:val="right"/>
        <w:rPr>
          <w:rFonts w:ascii="GHEA Grapalat" w:eastAsiaTheme="minorHAnsi" w:hAnsi="GHEA Grapalat" w:cstheme="minorBidi"/>
          <w:sz w:val="18"/>
          <w:szCs w:val="18"/>
        </w:rPr>
      </w:pPr>
      <w:r w:rsidRPr="00B138F3">
        <w:rPr>
          <w:rFonts w:ascii="GHEA Grapalat" w:eastAsiaTheme="minorHAnsi" w:hAnsi="GHEA Grapalat" w:cstheme="minorBidi"/>
        </w:rPr>
        <w:t>5. Гарантия действует со дня вступления в силу договора N_____________________</w:t>
      </w:r>
      <w:r w:rsidR="00E30341" w:rsidRPr="00E30341">
        <w:rPr>
          <w:rFonts w:ascii="GHEA Grapalat" w:eastAsiaTheme="minorHAnsi" w:hAnsi="GHEA Grapalat" w:cstheme="minorBidi"/>
          <w:sz w:val="18"/>
          <w:szCs w:val="18"/>
        </w:rPr>
        <w:t xml:space="preserve">                           номер </w:t>
      </w:r>
      <w:r w:rsidR="00E30341" w:rsidRPr="00B138F3">
        <w:rPr>
          <w:rFonts w:ascii="GHEA Grapalat" w:eastAsiaTheme="minorHAnsi" w:hAnsi="GHEA Grapalat" w:cstheme="minorBidi"/>
          <w:sz w:val="18"/>
          <w:szCs w:val="18"/>
        </w:rPr>
        <w:t xml:space="preserve">заключаемого </w:t>
      </w:r>
      <w:proofErr w:type="spellStart"/>
      <w:r w:rsidR="00E30341" w:rsidRPr="00B138F3">
        <w:rPr>
          <w:rFonts w:ascii="GHEA Grapalat" w:eastAsiaTheme="minorHAnsi" w:hAnsi="GHEA Grapalat" w:cstheme="minorBidi"/>
          <w:sz w:val="18"/>
          <w:szCs w:val="18"/>
        </w:rPr>
        <w:t>договара</w:t>
      </w:r>
      <w:proofErr w:type="spellEnd"/>
    </w:p>
    <w:p w:rsidR="007B3F5F" w:rsidRPr="00B138F3" w:rsidRDefault="00E30341"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заключенного между бенефициаром и принципалом, </w:t>
      </w:r>
      <w:proofErr w:type="spellStart"/>
      <w:r w:rsidRPr="00B138F3">
        <w:rPr>
          <w:rFonts w:ascii="GHEA Grapalat" w:eastAsiaTheme="minorHAnsi" w:hAnsi="GHEA Grapalat" w:cstheme="minorBidi"/>
        </w:rPr>
        <w:t>до</w:t>
      </w:r>
      <w:r w:rsidR="007B3F5F" w:rsidRPr="00B138F3">
        <w:rPr>
          <w:rFonts w:ascii="GHEA Grapalat" w:eastAsiaTheme="minorHAnsi" w:hAnsi="GHEA Grapalat" w:cstheme="minorBidi"/>
        </w:rPr>
        <w:t>двадцатого</w:t>
      </w:r>
      <w:proofErr w:type="spellEnd"/>
      <w:r w:rsidR="007B3F5F" w:rsidRPr="00B138F3">
        <w:rPr>
          <w:rFonts w:ascii="GHEA Grapalat" w:eastAsiaTheme="minorHAnsi" w:hAnsi="GHEA Grapalat" w:cstheme="minorBidi"/>
        </w:rPr>
        <w:t xml:space="preserve"> рабочего дня, следующего за днем полного принятия бенефициаром результата выполнения договора</w:t>
      </w:r>
      <w:r w:rsidR="00113584" w:rsidRPr="00113584">
        <w:rPr>
          <w:rFonts w:ascii="GHEA Grapalat" w:eastAsiaTheme="minorHAnsi" w:hAnsi="GHEA Grapalat" w:cstheme="minorBidi"/>
        </w:rPr>
        <w:t>,</w:t>
      </w:r>
      <w:r w:rsidR="007B3F5F" w:rsidRPr="00B138F3">
        <w:rPr>
          <w:rFonts w:ascii="GHEA Grapalat" w:eastAsiaTheme="minorHAnsi" w:hAnsi="GHEA Grapalat" w:cstheme="minorBidi"/>
        </w:rPr>
        <w:t xml:space="preserve">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895368" w:rsidRPr="003B759C" w:rsidRDefault="00895368" w:rsidP="00B90C0A">
      <w:pPr>
        <w:widowControl w:val="0"/>
        <w:spacing w:after="160"/>
        <w:ind w:firstLine="567"/>
        <w:jc w:val="right"/>
        <w:rPr>
          <w:rFonts w:ascii="GHEA Grapalat" w:hAnsi="GHEA Grapalat"/>
          <w:b/>
        </w:rPr>
      </w:pPr>
    </w:p>
    <w:p w:rsidR="00895368" w:rsidRPr="003B759C" w:rsidRDefault="00895368" w:rsidP="00B90C0A">
      <w:pPr>
        <w:widowControl w:val="0"/>
        <w:spacing w:after="160"/>
        <w:ind w:firstLine="567"/>
        <w:jc w:val="right"/>
        <w:rPr>
          <w:rFonts w:ascii="GHEA Grapalat" w:hAnsi="GHEA Grapalat"/>
          <w:b/>
        </w:rPr>
      </w:pPr>
    </w:p>
    <w:p w:rsidR="00895368" w:rsidRPr="003B759C" w:rsidRDefault="00895368" w:rsidP="00B90C0A">
      <w:pPr>
        <w:widowControl w:val="0"/>
        <w:spacing w:after="160"/>
        <w:ind w:firstLine="567"/>
        <w:jc w:val="right"/>
        <w:rPr>
          <w:rFonts w:ascii="GHEA Grapalat" w:hAnsi="GHEA Grapalat"/>
          <w:b/>
        </w:rPr>
      </w:pPr>
    </w:p>
    <w:p w:rsidR="003B759C" w:rsidRPr="005C48F7" w:rsidRDefault="003B759C" w:rsidP="003B759C">
      <w:pPr>
        <w:widowControl w:val="0"/>
        <w:spacing w:after="160"/>
        <w:jc w:val="right"/>
        <w:rPr>
          <w:rFonts w:ascii="GHEA Grapalat" w:hAnsi="GHEA Grapalat" w:cs="GHEA Grapalat"/>
          <w:b/>
          <w:i/>
        </w:rPr>
      </w:pPr>
      <w:r w:rsidRPr="005C48F7">
        <w:rPr>
          <w:rFonts w:ascii="GHEA Grapalat" w:hAnsi="GHEA Grapalat"/>
          <w:b/>
          <w:i/>
        </w:rPr>
        <w:t>Приложение № 4.2</w:t>
      </w:r>
    </w:p>
    <w:p w:rsidR="003B759C" w:rsidRPr="003B759C" w:rsidRDefault="003B759C" w:rsidP="003B759C">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5D09EE">
        <w:rPr>
          <w:rFonts w:ascii="GHEA Grapalat" w:hAnsi="GHEA Grapalat"/>
          <w:i/>
        </w:rPr>
        <w:t>HHKMKAH-GHASHDZB-</w:t>
      </w:r>
      <w:r w:rsidR="009B5ED8">
        <w:rPr>
          <w:rFonts w:ascii="GHEA Grapalat" w:hAnsi="GHEA Grapalat"/>
          <w:i/>
        </w:rPr>
        <w:t>20/10</w:t>
      </w:r>
    </w:p>
    <w:p w:rsidR="003B759C" w:rsidRPr="00B138F3" w:rsidRDefault="003B759C" w:rsidP="003B759C">
      <w:pPr>
        <w:widowControl w:val="0"/>
        <w:spacing w:after="160"/>
        <w:jc w:val="center"/>
        <w:rPr>
          <w:rFonts w:ascii="GHEA Grapalat" w:hAnsi="GHEA Grapalat"/>
          <w:b/>
          <w:sz w:val="22"/>
          <w:szCs w:val="22"/>
        </w:rPr>
      </w:pPr>
    </w:p>
    <w:p w:rsidR="003B759C" w:rsidRPr="00B138F3" w:rsidRDefault="003B759C" w:rsidP="003B759C">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B759C" w:rsidRPr="00B138F3" w:rsidRDefault="003B759C" w:rsidP="003B759C">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B759C" w:rsidRPr="00B138F3" w:rsidTr="005D09EE">
        <w:tc>
          <w:tcPr>
            <w:tcW w:w="4786" w:type="dxa"/>
          </w:tcPr>
          <w:p w:rsidR="003B759C" w:rsidRPr="00B138F3" w:rsidRDefault="003B759C" w:rsidP="005D09EE">
            <w:pPr>
              <w:widowControl w:val="0"/>
              <w:spacing w:after="160"/>
              <w:rPr>
                <w:rFonts w:ascii="GHEA Grapalat" w:hAnsi="GHEA Grapalat" w:cs="GHEA Grapalat"/>
                <w:b/>
                <w:sz w:val="22"/>
                <w:szCs w:val="22"/>
                <w:lang w:val="en-US"/>
              </w:rPr>
            </w:pPr>
            <w:r w:rsidRPr="00B138F3">
              <w:rPr>
                <w:rFonts w:ascii="GHEA Grapalat" w:hAnsi="GHEA Grapalat"/>
                <w:sz w:val="22"/>
                <w:szCs w:val="22"/>
              </w:rPr>
              <w:lastRenderedPageBreak/>
              <w:t>г. Ереван</w:t>
            </w:r>
          </w:p>
        </w:tc>
        <w:tc>
          <w:tcPr>
            <w:tcW w:w="4500" w:type="dxa"/>
          </w:tcPr>
          <w:p w:rsidR="003B759C" w:rsidRPr="00B138F3" w:rsidRDefault="003B759C" w:rsidP="005D09EE">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1"/>
              <w:t>**</w:t>
            </w:r>
          </w:p>
        </w:tc>
      </w:tr>
    </w:tbl>
    <w:p w:rsidR="003B759C" w:rsidRPr="00B138F3" w:rsidRDefault="003B759C" w:rsidP="003B759C">
      <w:pPr>
        <w:widowControl w:val="0"/>
        <w:spacing w:after="160"/>
        <w:rPr>
          <w:rFonts w:ascii="GHEA Grapalat" w:hAnsi="GHEA Grapalat" w:cs="GHEA Grapalat"/>
          <w:b/>
          <w:sz w:val="22"/>
          <w:szCs w:val="22"/>
        </w:rPr>
      </w:pPr>
    </w:p>
    <w:p w:rsidR="003B759C" w:rsidRPr="00B138F3" w:rsidRDefault="003B759C" w:rsidP="003B759C">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B759C" w:rsidRPr="00B138F3" w:rsidRDefault="003B759C" w:rsidP="003B759C">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B759C" w:rsidRPr="00B138F3" w:rsidRDefault="003B759C" w:rsidP="003B759C">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B759C" w:rsidRPr="00B138F3" w:rsidRDefault="003B759C" w:rsidP="003B759C">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B759C" w:rsidRPr="00B138F3" w:rsidRDefault="003B759C" w:rsidP="003B75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B759C" w:rsidRPr="00B138F3" w:rsidRDefault="003B759C" w:rsidP="003B759C">
      <w:pPr>
        <w:widowControl w:val="0"/>
        <w:spacing w:after="160"/>
        <w:ind w:firstLine="709"/>
        <w:jc w:val="both"/>
        <w:rPr>
          <w:rFonts w:ascii="GHEA Grapalat" w:hAnsi="GHEA Grapalat" w:cs="GHEA Grapalat"/>
          <w:sz w:val="22"/>
          <w:szCs w:val="22"/>
        </w:rPr>
      </w:pPr>
    </w:p>
    <w:p w:rsidR="003B759C" w:rsidRPr="00B138F3" w:rsidRDefault="003B759C" w:rsidP="003B759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B759C" w:rsidRPr="00B138F3" w:rsidRDefault="003B759C" w:rsidP="003B759C">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___________________ *(далее — Заказчик) </w:t>
      </w:r>
    </w:p>
    <w:p w:rsidR="003B759C" w:rsidRPr="00B138F3" w:rsidRDefault="003B759C" w:rsidP="003B759C">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B759C" w:rsidRPr="00B138F3" w:rsidRDefault="003B759C" w:rsidP="003B759C">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proofErr w:type="spellStart"/>
      <w:r w:rsidRPr="00BF132E">
        <w:rPr>
          <w:rFonts w:ascii="GHEA Grapalat" w:hAnsi="GHEA Grapalat"/>
          <w:i/>
        </w:rPr>
        <w:t>HHKMKAH-GHt</w:t>
      </w:r>
      <w:proofErr w:type="spellEnd"/>
      <w:r>
        <w:rPr>
          <w:rFonts w:ascii="GHEA Grapalat" w:hAnsi="GHEA Grapalat"/>
          <w:i/>
          <w:lang w:val="en-US"/>
        </w:rPr>
        <w:t>Ash</w:t>
      </w:r>
      <w:r w:rsidRPr="00BF132E">
        <w:rPr>
          <w:rFonts w:ascii="GHEA Grapalat" w:hAnsi="GHEA Grapalat"/>
          <w:i/>
        </w:rPr>
        <w:t>DZB-20/</w:t>
      </w:r>
      <w:r w:rsidRPr="003B759C">
        <w:rPr>
          <w:rFonts w:ascii="GHEA Grapalat" w:hAnsi="GHEA Grapalat"/>
          <w:i/>
        </w:rPr>
        <w:t>5</w:t>
      </w:r>
      <w:r w:rsidRPr="00B138F3">
        <w:rPr>
          <w:rFonts w:ascii="GHEA Grapalat" w:hAnsi="GHEA Grapalat"/>
          <w:sz w:val="22"/>
          <w:szCs w:val="22"/>
        </w:rPr>
        <w:t>*.</w:t>
      </w:r>
    </w:p>
    <w:p w:rsidR="003B759C" w:rsidRPr="00B138F3" w:rsidRDefault="003B759C" w:rsidP="003B759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r w:rsidRPr="00B138F3">
        <w:rPr>
          <w:rFonts w:ascii="GHEA Grapalat" w:hAnsi="GHEA Grapalat"/>
          <w:sz w:val="22"/>
          <w:szCs w:val="22"/>
        </w:rPr>
        <w:t>представляет</w:t>
      </w:r>
      <w:proofErr w:type="spellEnd"/>
      <w:r w:rsidRPr="00B138F3">
        <w:rPr>
          <w:rFonts w:ascii="GHEA Grapalat" w:hAnsi="GHEA Grapalat"/>
          <w:sz w:val="22"/>
          <w:szCs w:val="22"/>
        </w:rPr>
        <w:t xml:space="preserve"> Заказчику настоящее Соглашение о неустойке и прилагаемое платежное требование, заполненное и утвержденное Компанией. </w:t>
      </w:r>
    </w:p>
    <w:p w:rsidR="003B759C" w:rsidRPr="00B138F3" w:rsidRDefault="003B759C" w:rsidP="003B759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B759C" w:rsidRPr="00B138F3" w:rsidRDefault="003B759C" w:rsidP="003B759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B759C" w:rsidRPr="00B138F3" w:rsidRDefault="003B759C" w:rsidP="003B759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B759C" w:rsidRPr="00B138F3" w:rsidRDefault="003B759C" w:rsidP="003B759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B759C" w:rsidRPr="00B138F3" w:rsidRDefault="003B759C" w:rsidP="003B759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B759C" w:rsidRPr="00B138F3" w:rsidRDefault="003B759C" w:rsidP="003B759C">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B759C" w:rsidRPr="00B138F3" w:rsidRDefault="003B759C" w:rsidP="003B759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B759C" w:rsidRPr="00B138F3" w:rsidRDefault="003B759C" w:rsidP="003B759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B759C" w:rsidRPr="00B138F3" w:rsidRDefault="003B759C" w:rsidP="003B759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B759C" w:rsidRPr="00B138F3" w:rsidRDefault="003B759C" w:rsidP="003B759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B759C" w:rsidRPr="00B138F3" w:rsidRDefault="003B759C" w:rsidP="003B759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B759C" w:rsidRPr="00B138F3" w:rsidRDefault="003B759C" w:rsidP="003B759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B759C" w:rsidRPr="00B138F3" w:rsidRDefault="003B759C" w:rsidP="003B759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B759C" w:rsidRPr="00B138F3" w:rsidRDefault="003B759C" w:rsidP="003B759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B759C" w:rsidRPr="00B138F3" w:rsidRDefault="003B759C" w:rsidP="003B759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B759C" w:rsidRPr="00936CA6" w:rsidDel="00A13215" w:rsidRDefault="003B759C" w:rsidP="003B759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B759C" w:rsidRPr="00B138F3" w:rsidRDefault="003B759C" w:rsidP="003B759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B759C" w:rsidRPr="00B138F3" w:rsidRDefault="003B759C" w:rsidP="003B759C">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B759C" w:rsidRPr="00B138F3" w:rsidRDefault="003B759C" w:rsidP="003B759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B759C" w:rsidRPr="00B138F3" w:rsidRDefault="003B759C" w:rsidP="003B759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B759C" w:rsidRPr="00B138F3" w:rsidRDefault="003B759C" w:rsidP="003B759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B759C" w:rsidRPr="00B138F3" w:rsidRDefault="003B759C" w:rsidP="003B759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B759C" w:rsidRPr="00B138F3" w:rsidRDefault="003B759C" w:rsidP="003B759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B759C" w:rsidRPr="00B138F3" w:rsidRDefault="003B759C" w:rsidP="003B759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B759C" w:rsidRPr="00B138F3" w:rsidRDefault="003B759C" w:rsidP="003B759C">
      <w:pPr>
        <w:widowControl w:val="0"/>
        <w:spacing w:after="160"/>
        <w:jc w:val="right"/>
        <w:rPr>
          <w:rFonts w:ascii="GHEA Grapalat" w:hAnsi="GHEA Grapalat"/>
          <w:sz w:val="22"/>
          <w:szCs w:val="22"/>
        </w:rPr>
      </w:pPr>
    </w:p>
    <w:p w:rsidR="003B759C" w:rsidRPr="00B138F3" w:rsidRDefault="003B759C" w:rsidP="003B759C">
      <w:pPr>
        <w:widowControl w:val="0"/>
        <w:spacing w:after="160"/>
        <w:jc w:val="right"/>
        <w:rPr>
          <w:rFonts w:ascii="GHEA Grapalat" w:hAnsi="GHEA Grapalat"/>
          <w:sz w:val="22"/>
          <w:szCs w:val="22"/>
        </w:rPr>
      </w:pPr>
      <w:r w:rsidRPr="00B138F3">
        <w:rPr>
          <w:rFonts w:ascii="GHEA Grapalat" w:hAnsi="GHEA Grapalat"/>
          <w:sz w:val="22"/>
          <w:szCs w:val="22"/>
        </w:rPr>
        <w:t>М. П.</w:t>
      </w:r>
    </w:p>
    <w:p w:rsidR="003B759C" w:rsidRPr="00B138F3" w:rsidRDefault="003B759C" w:rsidP="003B759C">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B759C" w:rsidRPr="00B138F3" w:rsidRDefault="003B759C" w:rsidP="003B759C">
      <w:pPr>
        <w:widowControl w:val="0"/>
        <w:spacing w:after="160"/>
        <w:jc w:val="both"/>
        <w:rPr>
          <w:rFonts w:ascii="GHEA Grapalat" w:hAnsi="GHEA Grapalat"/>
          <w:sz w:val="22"/>
          <w:szCs w:val="22"/>
        </w:rPr>
      </w:pPr>
    </w:p>
    <w:p w:rsidR="003B759C" w:rsidRPr="00B138F3" w:rsidRDefault="003B759C" w:rsidP="003B759C">
      <w:pPr>
        <w:widowControl w:val="0"/>
        <w:spacing w:after="160"/>
        <w:jc w:val="both"/>
        <w:rPr>
          <w:rFonts w:ascii="GHEA Grapalat" w:hAnsi="GHEA Grapalat"/>
          <w:sz w:val="22"/>
          <w:szCs w:val="22"/>
        </w:rPr>
      </w:pPr>
    </w:p>
    <w:p w:rsidR="003B759C" w:rsidRPr="00B138F3" w:rsidRDefault="003B759C" w:rsidP="003B759C">
      <w:pPr>
        <w:rPr>
          <w:sz w:val="22"/>
          <w:szCs w:val="22"/>
        </w:rPr>
      </w:pPr>
    </w:p>
    <w:p w:rsidR="003B759C" w:rsidRPr="00B138F3" w:rsidRDefault="003B759C" w:rsidP="003B759C">
      <w:pPr>
        <w:widowControl w:val="0"/>
        <w:spacing w:after="160"/>
        <w:ind w:left="567" w:right="565"/>
        <w:jc w:val="both"/>
        <w:rPr>
          <w:rFonts w:ascii="GHEA Grapalat" w:hAnsi="GHEA Grapalat"/>
          <w:sz w:val="22"/>
          <w:szCs w:val="22"/>
        </w:rPr>
      </w:pPr>
    </w:p>
    <w:p w:rsidR="003B759C" w:rsidRPr="00B138F3" w:rsidRDefault="003B759C" w:rsidP="003B759C">
      <w:pPr>
        <w:widowControl w:val="0"/>
        <w:spacing w:after="160"/>
        <w:ind w:left="567" w:right="565"/>
        <w:jc w:val="center"/>
        <w:rPr>
          <w:rFonts w:ascii="GHEA Grapalat" w:hAnsi="GHEA Grapalat"/>
          <w:b/>
          <w:sz w:val="22"/>
          <w:szCs w:val="22"/>
        </w:rPr>
      </w:pPr>
    </w:p>
    <w:p w:rsidR="003B759C" w:rsidRPr="00B138F3" w:rsidRDefault="003B759C" w:rsidP="003B759C">
      <w:pPr>
        <w:widowControl w:val="0"/>
        <w:spacing w:after="160"/>
        <w:ind w:left="567" w:right="565"/>
        <w:jc w:val="center"/>
        <w:rPr>
          <w:rFonts w:ascii="GHEA Grapalat" w:hAnsi="GHEA Grapalat"/>
          <w:b/>
          <w:sz w:val="22"/>
          <w:szCs w:val="22"/>
        </w:rPr>
      </w:pPr>
    </w:p>
    <w:p w:rsidR="003B759C" w:rsidRPr="00B138F3" w:rsidRDefault="003B759C" w:rsidP="003B759C">
      <w:pPr>
        <w:widowControl w:val="0"/>
        <w:spacing w:after="160"/>
        <w:ind w:left="567" w:right="565"/>
        <w:jc w:val="center"/>
        <w:rPr>
          <w:rFonts w:ascii="GHEA Grapalat" w:hAnsi="GHEA Grapalat"/>
          <w:b/>
          <w:sz w:val="22"/>
          <w:szCs w:val="22"/>
        </w:rPr>
      </w:pPr>
    </w:p>
    <w:p w:rsidR="003B759C" w:rsidRPr="00B138F3" w:rsidRDefault="003B759C" w:rsidP="003B759C">
      <w:pPr>
        <w:widowControl w:val="0"/>
        <w:spacing w:after="160"/>
        <w:ind w:left="567" w:right="565"/>
        <w:jc w:val="center"/>
        <w:rPr>
          <w:rFonts w:ascii="GHEA Grapalat" w:hAnsi="GHEA Grapalat"/>
          <w:b/>
          <w:sz w:val="22"/>
          <w:szCs w:val="22"/>
        </w:rPr>
      </w:pPr>
    </w:p>
    <w:p w:rsidR="003B759C" w:rsidRPr="00B138F3" w:rsidRDefault="003B759C" w:rsidP="003B759C">
      <w:pPr>
        <w:widowControl w:val="0"/>
        <w:spacing w:after="160"/>
        <w:ind w:left="567" w:right="565"/>
        <w:jc w:val="center"/>
        <w:rPr>
          <w:rFonts w:ascii="GHEA Grapalat" w:hAnsi="GHEA Grapalat"/>
          <w:b/>
          <w:sz w:val="22"/>
          <w:szCs w:val="22"/>
        </w:rPr>
      </w:pPr>
    </w:p>
    <w:p w:rsidR="003B759C" w:rsidRPr="00B138F3" w:rsidRDefault="003B759C" w:rsidP="003B759C">
      <w:pPr>
        <w:widowControl w:val="0"/>
        <w:spacing w:after="160"/>
        <w:ind w:left="567" w:right="565"/>
        <w:jc w:val="center"/>
        <w:rPr>
          <w:rFonts w:ascii="GHEA Grapalat" w:hAnsi="GHEA Grapalat"/>
          <w:b/>
        </w:rPr>
      </w:pPr>
    </w:p>
    <w:p w:rsidR="003B759C" w:rsidRPr="00B138F3" w:rsidRDefault="003B759C" w:rsidP="003B759C">
      <w:pPr>
        <w:widowControl w:val="0"/>
        <w:spacing w:after="160"/>
        <w:ind w:left="567" w:right="565"/>
        <w:jc w:val="center"/>
        <w:rPr>
          <w:rFonts w:ascii="GHEA Grapalat" w:hAnsi="GHEA Grapalat"/>
          <w:b/>
        </w:rPr>
      </w:pPr>
    </w:p>
    <w:p w:rsidR="003B759C" w:rsidRPr="00B138F3" w:rsidRDefault="003B759C" w:rsidP="003B759C">
      <w:pPr>
        <w:widowControl w:val="0"/>
        <w:spacing w:after="160"/>
        <w:ind w:left="567" w:right="565"/>
        <w:jc w:val="center"/>
        <w:rPr>
          <w:rFonts w:ascii="GHEA Grapalat" w:hAnsi="GHEA Grapalat"/>
          <w:b/>
        </w:rPr>
      </w:pPr>
    </w:p>
    <w:p w:rsidR="003B759C" w:rsidRPr="00B138F3" w:rsidRDefault="003B759C" w:rsidP="003B759C">
      <w:pPr>
        <w:widowControl w:val="0"/>
        <w:spacing w:after="160"/>
        <w:ind w:left="567" w:right="565"/>
        <w:jc w:val="center"/>
        <w:rPr>
          <w:rFonts w:ascii="GHEA Grapalat" w:hAnsi="GHEA Grapalat"/>
          <w:b/>
        </w:rPr>
      </w:pPr>
    </w:p>
    <w:p w:rsidR="003B759C" w:rsidRPr="00B138F3" w:rsidRDefault="003B759C" w:rsidP="003B759C">
      <w:pPr>
        <w:widowControl w:val="0"/>
        <w:spacing w:after="160"/>
        <w:ind w:left="567" w:right="565"/>
        <w:jc w:val="center"/>
        <w:rPr>
          <w:rFonts w:ascii="GHEA Grapalat" w:hAnsi="GHEA Grapalat"/>
          <w:b/>
        </w:rPr>
      </w:pPr>
    </w:p>
    <w:p w:rsidR="003B759C" w:rsidRPr="00B138F3" w:rsidRDefault="003B759C" w:rsidP="003B759C">
      <w:pPr>
        <w:widowControl w:val="0"/>
        <w:spacing w:after="160"/>
        <w:ind w:left="567" w:right="565"/>
        <w:jc w:val="center"/>
        <w:rPr>
          <w:rFonts w:ascii="GHEA Grapalat" w:hAnsi="GHEA Grapalat"/>
          <w:b/>
        </w:rPr>
      </w:pPr>
    </w:p>
    <w:p w:rsidR="003B759C" w:rsidRPr="00B138F3" w:rsidRDefault="003B759C" w:rsidP="003B759C">
      <w:pPr>
        <w:widowControl w:val="0"/>
        <w:spacing w:after="160"/>
        <w:ind w:left="567" w:right="565"/>
        <w:jc w:val="center"/>
        <w:rPr>
          <w:rFonts w:ascii="GHEA Grapalat" w:hAnsi="GHEA Grapalat"/>
          <w:b/>
        </w:rPr>
      </w:pPr>
    </w:p>
    <w:p w:rsidR="003B759C" w:rsidRDefault="003B759C" w:rsidP="003B759C">
      <w:pPr>
        <w:widowControl w:val="0"/>
        <w:spacing w:after="160"/>
        <w:ind w:left="567" w:right="565"/>
        <w:jc w:val="center"/>
        <w:rPr>
          <w:rFonts w:ascii="GHEA Grapalat" w:hAnsi="GHEA Grapalat"/>
          <w:b/>
          <w:lang w:val="hy-AM"/>
        </w:rPr>
      </w:pPr>
    </w:p>
    <w:p w:rsidR="003B759C" w:rsidRDefault="003B759C" w:rsidP="003B759C">
      <w:pPr>
        <w:widowControl w:val="0"/>
        <w:spacing w:after="160"/>
        <w:ind w:left="567" w:right="565"/>
        <w:jc w:val="center"/>
        <w:rPr>
          <w:rFonts w:ascii="GHEA Grapalat" w:hAnsi="GHEA Grapalat"/>
          <w:b/>
          <w:lang w:val="hy-AM"/>
        </w:rPr>
      </w:pPr>
    </w:p>
    <w:p w:rsidR="003B759C" w:rsidRDefault="003B759C" w:rsidP="003B759C">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3B759C" w:rsidRPr="00B138F3" w:rsidTr="005D09E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B759C" w:rsidRPr="00B138F3" w:rsidTr="005D09E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3B759C" w:rsidRPr="00B138F3" w:rsidTr="005D09E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B759C" w:rsidRPr="00B138F3" w:rsidTr="005D09E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3B759C" w:rsidRPr="00B138F3" w:rsidTr="005D09E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B759C" w:rsidRPr="00B138F3" w:rsidTr="005D09E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B759C" w:rsidRPr="00B138F3" w:rsidTr="005D09E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B759C" w:rsidRPr="00B138F3" w:rsidTr="005D09E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B759C" w:rsidRPr="00B138F3" w:rsidTr="005D09E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3B759C" w:rsidRPr="00D8796F" w:rsidRDefault="003B759C" w:rsidP="005D09EE">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Наименование, или имя, фамилия бенефициара: МУНИЦИПАЛИТЕТ КАНАКЕРАВАН</w:t>
            </w:r>
          </w:p>
        </w:tc>
      </w:tr>
      <w:tr w:rsidR="003B759C" w:rsidRPr="00B138F3" w:rsidTr="005D09E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3B759C" w:rsidRPr="00D8796F" w:rsidRDefault="003B759C" w:rsidP="005D09EE">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3B759C" w:rsidRPr="00B138F3" w:rsidTr="005D09EE">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3B759C" w:rsidRPr="00D8796F" w:rsidRDefault="003B759C" w:rsidP="005D09EE">
            <w:pPr>
              <w:widowControl w:val="0"/>
              <w:tabs>
                <w:tab w:val="left" w:pos="855"/>
              </w:tabs>
              <w:ind w:left="360"/>
              <w:rPr>
                <w:rFonts w:ascii="GHEA Grapalat" w:hAnsi="GHEA Grapalat"/>
              </w:rPr>
            </w:pPr>
            <w:r w:rsidRPr="00D8796F">
              <w:rPr>
                <w:rFonts w:ascii="GHEA Grapalat" w:hAnsi="GHEA Grapalat"/>
              </w:rPr>
              <w:t>11.</w:t>
            </w:r>
            <w:r w:rsidRPr="00D8796F">
              <w:rPr>
                <w:rFonts w:ascii="GHEA Grapalat" w:hAnsi="GHEA Grapalat"/>
              </w:rPr>
              <w:tab/>
              <w:t>УНН бенефициара: 03301191</w:t>
            </w:r>
          </w:p>
        </w:tc>
      </w:tr>
      <w:tr w:rsidR="003B759C" w:rsidRPr="00B138F3" w:rsidTr="005D09EE">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3B759C" w:rsidRPr="00D8796F" w:rsidRDefault="003B759C" w:rsidP="005D09EE">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3B759C" w:rsidRPr="00B138F3" w:rsidTr="005D09EE">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3B759C" w:rsidRPr="00D8796F" w:rsidRDefault="003B759C" w:rsidP="005D09EE">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Номер счета бенефициара (</w:t>
            </w:r>
            <w:proofErr w:type="spellStart"/>
            <w:r w:rsidRPr="00D8796F">
              <w:rPr>
                <w:rFonts w:ascii="GHEA Grapalat" w:hAnsi="GHEA Grapalat"/>
              </w:rPr>
              <w:t>сч.№</w:t>
            </w:r>
            <w:proofErr w:type="spellEnd"/>
            <w:r w:rsidRPr="00D8796F">
              <w:rPr>
                <w:rFonts w:ascii="GHEA Grapalat" w:hAnsi="GHEA Grapalat"/>
              </w:rPr>
              <w:t>) 900112109013</w:t>
            </w:r>
          </w:p>
        </w:tc>
      </w:tr>
      <w:tr w:rsidR="003B759C" w:rsidRPr="00B138F3" w:rsidTr="005D09E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B759C" w:rsidRPr="00B138F3" w:rsidTr="005D09E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B759C" w:rsidRPr="00B138F3" w:rsidTr="005D09E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B759C" w:rsidRPr="00B138F3" w:rsidTr="005D09E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3B759C" w:rsidRPr="00B138F3" w:rsidTr="005D09EE">
        <w:trPr>
          <w:trHeight w:val="424"/>
        </w:trPr>
        <w:tc>
          <w:tcPr>
            <w:tcW w:w="10980" w:type="dxa"/>
            <w:gridSpan w:val="2"/>
            <w:tcBorders>
              <w:top w:val="single" w:sz="4" w:space="0" w:color="auto"/>
              <w:left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B759C" w:rsidRPr="00B138F3" w:rsidTr="005D09E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B759C" w:rsidRPr="00B138F3" w:rsidTr="005D09E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B759C" w:rsidRPr="00B138F3" w:rsidTr="005D09EE">
        <w:trPr>
          <w:trHeight w:val="2194"/>
        </w:trPr>
        <w:tc>
          <w:tcPr>
            <w:tcW w:w="5616" w:type="dxa"/>
            <w:tcBorders>
              <w:top w:val="nil"/>
              <w:left w:val="single" w:sz="4" w:space="0" w:color="auto"/>
              <w:bottom w:val="single" w:sz="4" w:space="0" w:color="auto"/>
              <w:right w:val="single" w:sz="4" w:space="0" w:color="auto"/>
            </w:tcBorders>
            <w:noWrap/>
            <w:vAlign w:val="bottom"/>
          </w:tcPr>
          <w:p w:rsidR="003B759C" w:rsidRPr="00B138F3" w:rsidRDefault="003B759C" w:rsidP="005D09E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B759C" w:rsidRPr="00B138F3" w:rsidRDefault="003B759C" w:rsidP="005D09EE">
            <w:pPr>
              <w:widowControl w:val="0"/>
              <w:spacing w:after="160"/>
              <w:rPr>
                <w:rFonts w:ascii="GHEA Grapalat" w:hAnsi="GHEA Grapalat" w:cs="Sylfaen"/>
              </w:rPr>
            </w:pPr>
          </w:p>
          <w:p w:rsidR="003B759C" w:rsidRPr="00B138F3" w:rsidRDefault="003B759C" w:rsidP="005D09EE">
            <w:pPr>
              <w:widowControl w:val="0"/>
              <w:spacing w:after="160"/>
              <w:jc w:val="right"/>
              <w:rPr>
                <w:rFonts w:ascii="GHEA Grapalat" w:hAnsi="GHEA Grapalat" w:cs="Tahoma"/>
              </w:rPr>
            </w:pPr>
            <w:r w:rsidRPr="00B138F3">
              <w:rPr>
                <w:rFonts w:ascii="GHEA Grapalat" w:hAnsi="GHEA Grapalat"/>
              </w:rPr>
              <w:t>/____________________/</w:t>
            </w:r>
          </w:p>
          <w:p w:rsidR="003B759C" w:rsidRPr="00B138F3" w:rsidRDefault="003B759C" w:rsidP="005D09EE">
            <w:pPr>
              <w:widowControl w:val="0"/>
              <w:spacing w:after="160"/>
              <w:rPr>
                <w:rFonts w:ascii="GHEA Grapalat" w:hAnsi="GHEA Grapalat" w:cs="Sylfaen"/>
              </w:rPr>
            </w:pPr>
          </w:p>
          <w:p w:rsidR="003B759C" w:rsidRPr="00B138F3" w:rsidRDefault="003B759C" w:rsidP="005D09EE">
            <w:pPr>
              <w:widowControl w:val="0"/>
              <w:spacing w:after="160"/>
              <w:jc w:val="right"/>
              <w:rPr>
                <w:rFonts w:ascii="GHEA Grapalat" w:hAnsi="GHEA Grapalat" w:cs="Sylfaen"/>
              </w:rPr>
            </w:pPr>
            <w:r w:rsidRPr="00B138F3">
              <w:rPr>
                <w:rFonts w:ascii="GHEA Grapalat" w:hAnsi="GHEA Grapalat"/>
              </w:rPr>
              <w:t>/____________________/</w:t>
            </w:r>
          </w:p>
          <w:p w:rsidR="003B759C" w:rsidRPr="00B138F3" w:rsidRDefault="003B759C" w:rsidP="005D09EE">
            <w:pPr>
              <w:widowControl w:val="0"/>
              <w:spacing w:after="160"/>
              <w:rPr>
                <w:rFonts w:ascii="GHEA Grapalat" w:hAnsi="GHEA Grapalat" w:cs="Sylfaen"/>
              </w:rPr>
            </w:pPr>
          </w:p>
          <w:p w:rsidR="003B759C" w:rsidRPr="00B138F3" w:rsidRDefault="003B759C" w:rsidP="005D09E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3B759C" w:rsidRPr="00B138F3" w:rsidRDefault="003B759C" w:rsidP="005D09E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B759C" w:rsidRPr="00B138F3" w:rsidRDefault="003B759C" w:rsidP="005D09E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B759C" w:rsidRPr="00B138F3" w:rsidRDefault="003B759C" w:rsidP="005D09EE">
            <w:pPr>
              <w:widowControl w:val="0"/>
              <w:spacing w:after="160"/>
              <w:rPr>
                <w:rFonts w:ascii="GHEA Grapalat" w:hAnsi="GHEA Grapalat" w:cs="Sylfaen"/>
              </w:rPr>
            </w:pPr>
          </w:p>
          <w:p w:rsidR="003B759C" w:rsidRPr="00B138F3" w:rsidRDefault="003B759C" w:rsidP="005D09EE">
            <w:pPr>
              <w:widowControl w:val="0"/>
              <w:spacing w:after="160"/>
              <w:jc w:val="right"/>
              <w:rPr>
                <w:rFonts w:ascii="GHEA Grapalat" w:hAnsi="GHEA Grapalat" w:cs="Sylfaen"/>
              </w:rPr>
            </w:pPr>
            <w:r w:rsidRPr="00B138F3">
              <w:rPr>
                <w:rFonts w:ascii="GHEA Grapalat" w:hAnsi="GHEA Grapalat"/>
              </w:rPr>
              <w:t>/____________________/</w:t>
            </w:r>
          </w:p>
          <w:p w:rsidR="003B759C" w:rsidRPr="00B138F3" w:rsidRDefault="003B759C" w:rsidP="005D09EE">
            <w:pPr>
              <w:widowControl w:val="0"/>
              <w:spacing w:after="160"/>
              <w:jc w:val="right"/>
              <w:rPr>
                <w:rFonts w:ascii="GHEA Grapalat" w:hAnsi="GHEA Grapalat" w:cs="Tahoma"/>
              </w:rPr>
            </w:pPr>
          </w:p>
          <w:p w:rsidR="003B759C" w:rsidRPr="00B138F3" w:rsidRDefault="003B759C" w:rsidP="005D09EE">
            <w:pPr>
              <w:widowControl w:val="0"/>
              <w:spacing w:after="160"/>
              <w:jc w:val="right"/>
              <w:rPr>
                <w:rFonts w:ascii="GHEA Grapalat" w:hAnsi="GHEA Grapalat" w:cs="Sylfaen"/>
              </w:rPr>
            </w:pPr>
            <w:r w:rsidRPr="00B138F3">
              <w:rPr>
                <w:rFonts w:ascii="GHEA Grapalat" w:hAnsi="GHEA Grapalat"/>
              </w:rPr>
              <w:t>/____________________/</w:t>
            </w:r>
          </w:p>
          <w:p w:rsidR="003B759C" w:rsidRPr="00B138F3" w:rsidRDefault="003B759C" w:rsidP="005D09EE">
            <w:pPr>
              <w:widowControl w:val="0"/>
              <w:spacing w:after="160"/>
              <w:rPr>
                <w:rFonts w:ascii="GHEA Grapalat" w:hAnsi="GHEA Grapalat" w:cs="Sylfaen"/>
              </w:rPr>
            </w:pPr>
          </w:p>
          <w:p w:rsidR="003B759C" w:rsidRPr="00B138F3" w:rsidRDefault="003B759C" w:rsidP="005D09E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B759C" w:rsidRPr="00B138F3" w:rsidTr="005D09EE">
        <w:trPr>
          <w:trHeight w:val="2194"/>
        </w:trPr>
        <w:tc>
          <w:tcPr>
            <w:tcW w:w="5616" w:type="dxa"/>
            <w:tcBorders>
              <w:top w:val="single" w:sz="4" w:space="0" w:color="auto"/>
              <w:left w:val="single" w:sz="4" w:space="0" w:color="auto"/>
              <w:right w:val="single" w:sz="4" w:space="0" w:color="auto"/>
            </w:tcBorders>
            <w:noWrap/>
            <w:vAlign w:val="bottom"/>
          </w:tcPr>
          <w:p w:rsidR="003B759C" w:rsidRPr="00B138F3" w:rsidRDefault="003B759C" w:rsidP="005D09E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B759C" w:rsidRPr="00B138F3" w:rsidRDefault="003B759C" w:rsidP="005D09EE">
            <w:pPr>
              <w:widowControl w:val="0"/>
              <w:spacing w:after="160"/>
              <w:rPr>
                <w:rFonts w:ascii="GHEA Grapalat" w:hAnsi="GHEA Grapalat"/>
              </w:rPr>
            </w:pPr>
          </w:p>
          <w:p w:rsidR="003B759C" w:rsidRPr="00B138F3" w:rsidRDefault="003B759C" w:rsidP="005D09EE">
            <w:pPr>
              <w:widowControl w:val="0"/>
              <w:jc w:val="right"/>
              <w:rPr>
                <w:rFonts w:ascii="GHEA Grapalat" w:hAnsi="GHEA Grapalat" w:cs="Tahoma"/>
              </w:rPr>
            </w:pPr>
            <w:r w:rsidRPr="00B138F3">
              <w:rPr>
                <w:rFonts w:ascii="GHEA Grapalat" w:hAnsi="GHEA Grapalat"/>
              </w:rPr>
              <w:t>/____________________/</w:t>
            </w:r>
          </w:p>
          <w:p w:rsidR="003B759C" w:rsidRPr="00B138F3" w:rsidRDefault="003B759C" w:rsidP="005D09E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B759C" w:rsidRPr="00B138F3" w:rsidRDefault="003B759C" w:rsidP="005D09EE">
            <w:pPr>
              <w:widowControl w:val="0"/>
              <w:spacing w:after="160"/>
              <w:rPr>
                <w:rFonts w:ascii="GHEA Grapalat" w:hAnsi="GHEA Grapalat" w:cs="Tahoma"/>
              </w:rPr>
            </w:pPr>
          </w:p>
          <w:p w:rsidR="003B759C" w:rsidRPr="00B138F3" w:rsidRDefault="003B759C" w:rsidP="005D09E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B759C" w:rsidRPr="00B138F3" w:rsidRDefault="003B759C" w:rsidP="005D09E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B759C" w:rsidRPr="00B138F3" w:rsidRDefault="003B759C" w:rsidP="005D09EE">
            <w:pPr>
              <w:widowControl w:val="0"/>
              <w:spacing w:after="160"/>
              <w:rPr>
                <w:rFonts w:ascii="GHEA Grapalat" w:hAnsi="GHEA Grapalat" w:cs="Tahoma"/>
              </w:rPr>
            </w:pPr>
          </w:p>
          <w:p w:rsidR="003B759C" w:rsidRPr="00B138F3" w:rsidRDefault="003B759C" w:rsidP="005D09EE">
            <w:pPr>
              <w:widowControl w:val="0"/>
              <w:jc w:val="right"/>
              <w:rPr>
                <w:rFonts w:ascii="GHEA Grapalat" w:hAnsi="GHEA Grapalat" w:cs="Tahoma"/>
              </w:rPr>
            </w:pPr>
            <w:r w:rsidRPr="00B138F3">
              <w:rPr>
                <w:rFonts w:ascii="GHEA Grapalat" w:hAnsi="GHEA Grapalat"/>
              </w:rPr>
              <w:t>/____________________/</w:t>
            </w:r>
          </w:p>
          <w:p w:rsidR="003B759C" w:rsidRPr="00B138F3" w:rsidRDefault="003B759C" w:rsidP="005D09E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B759C" w:rsidRPr="00B138F3" w:rsidRDefault="003B759C" w:rsidP="005D09EE">
            <w:pPr>
              <w:widowControl w:val="0"/>
              <w:spacing w:after="160"/>
              <w:rPr>
                <w:rFonts w:ascii="GHEA Grapalat" w:hAnsi="GHEA Grapalat" w:cs="Arial"/>
              </w:rPr>
            </w:pPr>
          </w:p>
        </w:tc>
      </w:tr>
      <w:tr w:rsidR="003B759C" w:rsidRPr="00B138F3" w:rsidTr="005D09EE">
        <w:trPr>
          <w:trHeight w:val="2194"/>
        </w:trPr>
        <w:tc>
          <w:tcPr>
            <w:tcW w:w="5616" w:type="dxa"/>
            <w:tcBorders>
              <w:top w:val="nil"/>
              <w:left w:val="single" w:sz="4" w:space="0" w:color="auto"/>
              <w:bottom w:val="single" w:sz="4" w:space="0" w:color="auto"/>
              <w:right w:val="single" w:sz="4" w:space="0" w:color="auto"/>
            </w:tcBorders>
            <w:noWrap/>
            <w:vAlign w:val="bottom"/>
          </w:tcPr>
          <w:p w:rsidR="003B759C" w:rsidRPr="00B138F3" w:rsidRDefault="003B759C" w:rsidP="005D09E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B759C" w:rsidRPr="00B138F3" w:rsidRDefault="003B759C" w:rsidP="005D09EE">
            <w:pPr>
              <w:widowControl w:val="0"/>
              <w:spacing w:after="160"/>
              <w:rPr>
                <w:rFonts w:ascii="GHEA Grapalat" w:hAnsi="GHEA Grapalat" w:cs="Sylfaen"/>
              </w:rPr>
            </w:pPr>
          </w:p>
          <w:p w:rsidR="003B759C" w:rsidRPr="00B138F3" w:rsidRDefault="003B759C" w:rsidP="005D09E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B759C" w:rsidRPr="00B138F3" w:rsidRDefault="003B759C" w:rsidP="005D09E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B759C" w:rsidRPr="00B138F3" w:rsidRDefault="003B759C" w:rsidP="005D09EE">
            <w:pPr>
              <w:widowControl w:val="0"/>
              <w:spacing w:after="160"/>
              <w:rPr>
                <w:rFonts w:ascii="GHEA Grapalat" w:hAnsi="GHEA Grapalat"/>
              </w:rPr>
            </w:pPr>
          </w:p>
          <w:p w:rsidR="003B759C" w:rsidRPr="00B138F3" w:rsidRDefault="003B759C" w:rsidP="005D09EE">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3B759C" w:rsidRPr="00B138F3" w:rsidRDefault="003B759C" w:rsidP="003B759C">
      <w:pPr>
        <w:widowControl w:val="0"/>
        <w:spacing w:after="160"/>
        <w:jc w:val="center"/>
        <w:rPr>
          <w:rFonts w:ascii="GHEA Grapalat" w:hAnsi="GHEA Grapalat" w:cs="Sylfaen"/>
        </w:rPr>
      </w:pPr>
    </w:p>
    <w:p w:rsidR="003B759C" w:rsidRPr="00E752B6" w:rsidRDefault="003B759C" w:rsidP="003B759C">
      <w:pPr>
        <w:widowControl w:val="0"/>
        <w:spacing w:after="160"/>
        <w:ind w:left="567" w:right="565"/>
        <w:jc w:val="center"/>
        <w:rPr>
          <w:rFonts w:ascii="GHEA Grapalat" w:hAnsi="GHEA Grapalat"/>
          <w:b/>
        </w:rPr>
      </w:pPr>
    </w:p>
    <w:p w:rsidR="003B759C" w:rsidRPr="00B138F3" w:rsidRDefault="003B759C" w:rsidP="003B759C">
      <w:pPr>
        <w:widowControl w:val="0"/>
        <w:spacing w:after="160"/>
        <w:ind w:left="567" w:right="565"/>
        <w:jc w:val="center"/>
        <w:rPr>
          <w:rFonts w:ascii="GHEA Grapalat" w:hAnsi="GHEA Grapalat"/>
          <w:b/>
        </w:rPr>
      </w:pPr>
    </w:p>
    <w:p w:rsidR="003B759C" w:rsidRPr="00B138F3" w:rsidRDefault="003B759C" w:rsidP="003B759C">
      <w:pPr>
        <w:widowControl w:val="0"/>
        <w:spacing w:after="160"/>
        <w:ind w:left="567" w:right="565"/>
        <w:jc w:val="center"/>
        <w:rPr>
          <w:rFonts w:ascii="GHEA Grapalat" w:hAnsi="GHEA Grapalat"/>
          <w:b/>
        </w:rPr>
      </w:pPr>
    </w:p>
    <w:p w:rsidR="003B759C" w:rsidRPr="00B138F3" w:rsidRDefault="003B759C" w:rsidP="003B759C">
      <w:pPr>
        <w:widowControl w:val="0"/>
        <w:spacing w:after="160"/>
        <w:ind w:left="567" w:right="565"/>
        <w:jc w:val="center"/>
        <w:rPr>
          <w:rFonts w:ascii="GHEA Grapalat" w:hAnsi="GHEA Grapalat"/>
          <w:b/>
        </w:rPr>
      </w:pPr>
    </w:p>
    <w:p w:rsidR="003B759C" w:rsidRPr="00B138F3" w:rsidRDefault="003B759C" w:rsidP="003B759C">
      <w:pPr>
        <w:widowControl w:val="0"/>
        <w:spacing w:after="160"/>
        <w:jc w:val="center"/>
        <w:rPr>
          <w:rFonts w:ascii="GHEA Grapalat" w:hAnsi="GHEA Grapalat" w:cs="Sylfaen"/>
        </w:rPr>
      </w:pPr>
    </w:p>
    <w:p w:rsidR="003B759C" w:rsidRPr="00B138F3" w:rsidRDefault="003B759C" w:rsidP="003B759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B759C" w:rsidRPr="00B138F3" w:rsidRDefault="003B759C" w:rsidP="003B759C">
      <w:pPr>
        <w:rPr>
          <w:rFonts w:ascii="GHEA Grapalat" w:hAnsi="GHEA Grapalat" w:cs="Sylfaen"/>
        </w:rPr>
      </w:pPr>
      <w:r w:rsidRPr="00B138F3">
        <w:rPr>
          <w:rFonts w:ascii="GHEA Grapalat" w:hAnsi="GHEA Grapalat" w:cs="Sylfaen"/>
        </w:rPr>
        <w:br w:type="page"/>
      </w:r>
    </w:p>
    <w:p w:rsidR="003B759C" w:rsidRPr="00B138F3" w:rsidRDefault="003B759C" w:rsidP="003B759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B759C" w:rsidRPr="00B138F3" w:rsidTr="005D09E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3B759C" w:rsidRPr="00B138F3" w:rsidRDefault="003B759C" w:rsidP="005D09E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3B759C" w:rsidRPr="00B138F3" w:rsidTr="005D09E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Del="0010680B"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3B759C" w:rsidRPr="00B138F3" w:rsidRDefault="003B759C" w:rsidP="005D09E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3B759C" w:rsidRPr="00B138F3" w:rsidRDefault="003B759C" w:rsidP="005D09E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w:t>
            </w:r>
            <w:r w:rsidRPr="00B138F3">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
        </w:tc>
      </w:tr>
    </w:tbl>
    <w:p w:rsidR="003B759C" w:rsidRDefault="003B759C" w:rsidP="00B90C0A">
      <w:pPr>
        <w:widowControl w:val="0"/>
        <w:spacing w:after="160"/>
        <w:ind w:firstLine="567"/>
        <w:jc w:val="right"/>
        <w:rPr>
          <w:rFonts w:ascii="GHEA Grapalat" w:hAnsi="GHEA Grapalat"/>
          <w:b/>
        </w:rPr>
      </w:pPr>
    </w:p>
    <w:p w:rsidR="003B759C" w:rsidRDefault="003B759C">
      <w:pPr>
        <w:rPr>
          <w:rFonts w:ascii="GHEA Grapalat" w:hAnsi="GHEA Grapalat"/>
          <w:b/>
        </w:rPr>
      </w:pPr>
      <w:r>
        <w:rPr>
          <w:rFonts w:ascii="GHEA Grapalat" w:hAnsi="GHEA Grapalat"/>
          <w:b/>
        </w:rPr>
        <w:br w:type="page"/>
      </w:r>
    </w:p>
    <w:p w:rsidR="00B90C0A" w:rsidRPr="008C0D09" w:rsidRDefault="00B90C0A" w:rsidP="00B90C0A">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Pr="00113BE5">
        <w:rPr>
          <w:rFonts w:ascii="GHEA Grapalat" w:hAnsi="GHEA Grapalat"/>
          <w:b/>
        </w:rPr>
        <w:t>.1</w:t>
      </w:r>
    </w:p>
    <w:p w:rsidR="00B90C0A" w:rsidRPr="003B759C" w:rsidRDefault="00B90C0A" w:rsidP="00B90C0A">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D70084">
        <w:rPr>
          <w:rFonts w:ascii="GHEA Grapalat" w:hAnsi="GHEA Grapalat"/>
          <w:b/>
        </w:rPr>
        <w:t>запрос</w:t>
      </w:r>
      <w:r w:rsidR="00E9641E">
        <w:rPr>
          <w:rFonts w:ascii="GHEA Grapalat" w:hAnsi="GHEA Grapalat"/>
          <w:b/>
        </w:rPr>
        <w:t xml:space="preserve"> котировок</w:t>
      </w:r>
      <w:r w:rsidRPr="00B138F3">
        <w:rPr>
          <w:rFonts w:ascii="GHEA Grapalat" w:hAnsi="GHEA Grapalat" w:cs="Arial"/>
          <w:b/>
        </w:rPr>
        <w:br/>
      </w:r>
      <w:r w:rsidRPr="00B138F3">
        <w:rPr>
          <w:rFonts w:ascii="GHEA Grapalat" w:hAnsi="GHEA Grapalat"/>
          <w:b/>
        </w:rPr>
        <w:t xml:space="preserve">под кодом </w:t>
      </w:r>
      <w:r w:rsidR="005D09EE">
        <w:rPr>
          <w:rFonts w:ascii="GHEA Grapalat" w:hAnsi="GHEA Grapalat"/>
          <w:b/>
          <w:lang w:val="en-US"/>
        </w:rPr>
        <w:t>HHKMKAH</w:t>
      </w:r>
      <w:r w:rsidR="005D09EE" w:rsidRPr="005D09EE">
        <w:rPr>
          <w:rFonts w:ascii="GHEA Grapalat" w:hAnsi="GHEA Grapalat"/>
          <w:b/>
        </w:rPr>
        <w:t>-</w:t>
      </w:r>
      <w:r w:rsidR="005D09EE">
        <w:rPr>
          <w:rFonts w:ascii="GHEA Grapalat" w:hAnsi="GHEA Grapalat"/>
          <w:b/>
          <w:lang w:val="en-US"/>
        </w:rPr>
        <w:t>GHASHDZB</w:t>
      </w:r>
      <w:r w:rsidR="005D09EE" w:rsidRPr="005D09EE">
        <w:rPr>
          <w:rFonts w:ascii="GHEA Grapalat" w:hAnsi="GHEA Grapalat"/>
          <w:b/>
        </w:rPr>
        <w:t>-</w:t>
      </w:r>
      <w:r w:rsidR="009B5ED8">
        <w:rPr>
          <w:rFonts w:ascii="GHEA Grapalat" w:hAnsi="GHEA Grapalat"/>
          <w:b/>
        </w:rPr>
        <w:t>20/10</w:t>
      </w:r>
    </w:p>
    <w:p w:rsidR="007723F7" w:rsidRPr="005F2C25" w:rsidRDefault="007723F7" w:rsidP="003D2FE2">
      <w:pPr>
        <w:widowControl w:val="0"/>
        <w:spacing w:after="160"/>
        <w:jc w:val="right"/>
        <w:rPr>
          <w:rFonts w:ascii="GHEA Grapalat" w:hAnsi="GHEA Grapalat"/>
          <w:i/>
          <w:sz w:val="22"/>
          <w:szCs w:val="22"/>
        </w:rPr>
      </w:pPr>
    </w:p>
    <w:p w:rsidR="00A21DA8" w:rsidRPr="00B138F3" w:rsidRDefault="00A21DA8" w:rsidP="00A21DA8">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21DA8" w:rsidRPr="00B138F3" w:rsidRDefault="00A21DA8" w:rsidP="00A21DA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A21DA8" w:rsidRPr="00B138F3" w:rsidRDefault="00A21DA8" w:rsidP="00A21DA8">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необходимой квалификации для выполнения обязательств (</w:t>
      </w:r>
      <w:proofErr w:type="spellStart"/>
      <w:r w:rsidRPr="00B138F3">
        <w:rPr>
          <w:rFonts w:ascii="GHEA Grapalat" w:eastAsiaTheme="minorHAnsi" w:hAnsi="GHEA Grapalat" w:cstheme="minorBidi"/>
        </w:rPr>
        <w:t>далее-гарантийные</w:t>
      </w:r>
      <w:proofErr w:type="spellEnd"/>
      <w:r w:rsidRPr="00B138F3">
        <w:rPr>
          <w:rFonts w:ascii="GHEA Grapalat" w:eastAsiaTheme="minorHAnsi" w:hAnsi="GHEA Grapalat" w:cstheme="minorBidi"/>
        </w:rPr>
        <w:t xml:space="preserve"> обязательства), предусмотренных </w:t>
      </w:r>
      <w:r w:rsidRPr="00996AAE">
        <w:rPr>
          <w:rFonts w:ascii="GHEA Grapalat" w:eastAsiaTheme="minorHAnsi" w:hAnsi="GHEA Grapalat" w:cstheme="minorBidi"/>
        </w:rPr>
        <w:t>договором (</w:t>
      </w:r>
      <w:proofErr w:type="spellStart"/>
      <w:r w:rsidRPr="00996AAE">
        <w:rPr>
          <w:rFonts w:ascii="GHEA Grapalat" w:eastAsiaTheme="minorHAnsi" w:hAnsi="GHEA Grapalat" w:cstheme="minorBidi"/>
        </w:rPr>
        <w:t>далее-договор</w:t>
      </w:r>
      <w:proofErr w:type="spellEnd"/>
      <w:r w:rsidRPr="00996AAE">
        <w:rPr>
          <w:rFonts w:ascii="GHEA Grapalat" w:eastAsiaTheme="minorHAnsi" w:hAnsi="GHEA Grapalat" w:cstheme="minorBidi"/>
        </w:rPr>
        <w:t>)</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rsidR="00A21DA8" w:rsidRPr="00B138F3" w:rsidRDefault="00A21DA8" w:rsidP="00A21DA8">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номер заключаемого договора</w:t>
      </w:r>
    </w:p>
    <w:p w:rsidR="00A21DA8" w:rsidRPr="00B138F3" w:rsidRDefault="00A21DA8" w:rsidP="00A21DA8">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proofErr w:type="spellStart"/>
      <w:r w:rsidRPr="00B138F3">
        <w:rPr>
          <w:rFonts w:ascii="GHEA Grapalat" w:eastAsiaTheme="minorHAnsi" w:hAnsi="GHEA Grapalat" w:cstheme="minorBidi"/>
        </w:rPr>
        <w:t>далее-принципал</w:t>
      </w:r>
      <w:proofErr w:type="spellEnd"/>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A21DA8" w:rsidRPr="00B138F3" w:rsidRDefault="00A21DA8" w:rsidP="00A21DA8">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rsidR="00A21DA8" w:rsidRPr="00B138F3" w:rsidRDefault="00A21DA8" w:rsidP="00A21DA8">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xml:space="preserve">) </w:t>
      </w:r>
    </w:p>
    <w:p w:rsidR="00A21DA8" w:rsidRPr="00B138F3" w:rsidRDefault="00A21DA8" w:rsidP="00A21DA8">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rsidR="00A21DA8" w:rsidRPr="00B138F3" w:rsidRDefault="00A21DA8" w:rsidP="00A21DA8">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гарантии) в течение десяти рабочих  дней после получения требования</w:t>
      </w:r>
      <w:r w:rsidRPr="00BB51B4">
        <w:rPr>
          <w:rFonts w:ascii="GHEA Grapalat" w:eastAsiaTheme="minorHAnsi" w:hAnsi="GHEA Grapalat" w:cstheme="minorBidi"/>
        </w:rPr>
        <w:t xml:space="preserve">. При выплате суммы гарантии учитываются вычеты из суммы гарантии </w:t>
      </w:r>
      <w:r w:rsidR="00113584" w:rsidRPr="00BB51B4">
        <w:rPr>
          <w:rFonts w:ascii="GHEA Grapalat" w:eastAsiaTheme="minorHAnsi" w:hAnsi="GHEA Grapalat" w:cstheme="minorBidi"/>
        </w:rPr>
        <w:t xml:space="preserve">на основании </w:t>
      </w:r>
      <w:r w:rsidR="00113584" w:rsidRPr="00BB51B4">
        <w:rPr>
          <w:rFonts w:ascii="GHEA Grapalat" w:eastAsiaTheme="minorHAnsi" w:hAnsi="GHEA Grapalat" w:cstheme="minorBidi"/>
          <w:lang w:val="hy-AM"/>
        </w:rPr>
        <w:t>двухсторонне утвержденного</w:t>
      </w:r>
      <w:r w:rsidR="0061684A" w:rsidRPr="00BB51B4">
        <w:rPr>
          <w:rFonts w:ascii="GHEA Grapalat" w:eastAsiaTheme="minorHAnsi" w:hAnsi="GHEA Grapalat" w:cstheme="minorBidi"/>
        </w:rPr>
        <w:t>акта</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актов</w:t>
      </w:r>
      <w:r w:rsidRPr="00BB51B4">
        <w:rPr>
          <w:rFonts w:ascii="GHEA Grapalat" w:eastAsiaTheme="minorHAnsi" w:hAnsi="GHEA Grapalat" w:cstheme="minorBidi"/>
        </w:rPr>
        <w:t>) сдачи-прием</w:t>
      </w:r>
      <w:r w:rsidR="0061684A" w:rsidRPr="00BB51B4">
        <w:rPr>
          <w:rFonts w:ascii="GHEA Grapalat" w:eastAsiaTheme="minorHAnsi" w:hAnsi="GHEA Grapalat" w:cstheme="minorBidi"/>
        </w:rPr>
        <w:t>ки</w:t>
      </w:r>
      <w:r w:rsidRPr="00BB51B4">
        <w:rPr>
          <w:rFonts w:ascii="GHEA Grapalat" w:eastAsiaTheme="minorHAnsi" w:hAnsi="GHEA Grapalat" w:cstheme="minorBidi"/>
        </w:rPr>
        <w:t xml:space="preserve"> между бенефициаром и принципалом</w:t>
      </w:r>
      <w:r w:rsidR="005572F4" w:rsidRPr="00BB51B4">
        <w:rPr>
          <w:rFonts w:ascii="GHEA Grapalat" w:eastAsiaTheme="minorHAnsi" w:hAnsi="GHEA Grapalat" w:cstheme="minorBidi"/>
        </w:rPr>
        <w:t xml:space="preserve"> в рамках исполнения договора</w:t>
      </w:r>
      <w:r w:rsidR="005572F4" w:rsidRPr="00BB51B4">
        <w:rPr>
          <w:rFonts w:ascii="GHEA Grapalat" w:eastAsiaTheme="minorHAnsi" w:hAnsi="GHEA Grapalat" w:cstheme="minorBidi"/>
          <w:lang w:val="hy-AM"/>
        </w:rPr>
        <w:t xml:space="preserve"> и</w:t>
      </w:r>
      <w:proofErr w:type="spellStart"/>
      <w:r w:rsidR="005572F4" w:rsidRPr="00BB51B4">
        <w:rPr>
          <w:rFonts w:ascii="GHEA Grapalat" w:eastAsiaTheme="minorHAnsi" w:hAnsi="GHEA Grapalat" w:cstheme="minorBidi"/>
        </w:rPr>
        <w:t>представленн</w:t>
      </w:r>
      <w:proofErr w:type="spellEnd"/>
      <w:r w:rsidR="005572F4" w:rsidRPr="00BB51B4">
        <w:rPr>
          <w:rFonts w:ascii="GHEA Grapalat" w:eastAsiaTheme="minorHAnsi" w:hAnsi="GHEA Grapalat" w:cstheme="minorBidi"/>
          <w:lang w:val="hy-AM"/>
        </w:rPr>
        <w:t>ого принципалом</w:t>
      </w:r>
      <w:r w:rsidR="005572F4" w:rsidRPr="00BB51B4">
        <w:rPr>
          <w:rFonts w:ascii="GHEA Grapalat" w:eastAsiaTheme="minorHAnsi" w:hAnsi="GHEA Grapalat" w:cstheme="minorBidi"/>
        </w:rPr>
        <w:t xml:space="preserve"> лицу давшему гарантию</w:t>
      </w:r>
      <w:r w:rsidR="005572F4" w:rsidRPr="00BB51B4">
        <w:rPr>
          <w:rFonts w:ascii="GHEA Grapalat" w:eastAsiaTheme="minorHAnsi" w:hAnsi="GHEA Grapalat" w:cstheme="minorBidi"/>
          <w:lang w:val="hy-AM"/>
        </w:rPr>
        <w:t>.</w:t>
      </w:r>
    </w:p>
    <w:p w:rsidR="00A21DA8" w:rsidRPr="00B138F3" w:rsidRDefault="00A21DA8" w:rsidP="00A21DA8">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proofErr w:type="gramStart"/>
      <w:r w:rsidRPr="00B138F3">
        <w:rPr>
          <w:rFonts w:ascii="GHEA Grapalat" w:eastAsiaTheme="minorHAnsi" w:hAnsi="GHEA Grapalat" w:cstheme="minorBidi"/>
          <w:sz w:val="18"/>
          <w:szCs w:val="18"/>
        </w:rPr>
        <w:t>р</w:t>
      </w:r>
      <w:proofErr w:type="gramEnd"/>
      <w:r w:rsidRPr="00B138F3">
        <w:rPr>
          <w:rFonts w:ascii="GHEA Grapalat" w:eastAsiaTheme="minorHAnsi" w:hAnsi="GHEA Grapalat" w:cstheme="minorBidi"/>
          <w:sz w:val="18"/>
          <w:szCs w:val="18"/>
        </w:rPr>
        <w:t>асчетный счет</w:t>
      </w: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21DA8" w:rsidRPr="00B138F3" w:rsidRDefault="00A21DA8" w:rsidP="00314A80">
      <w:pPr>
        <w:pStyle w:val="af4"/>
        <w:shd w:val="clear" w:color="auto" w:fill="FFFFFF"/>
        <w:ind w:firstLine="374"/>
        <w:contextualSpacing/>
        <w:jc w:val="right"/>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w:t>
      </w:r>
      <w:r w:rsidR="00314A80" w:rsidRPr="00B138F3">
        <w:rPr>
          <w:rFonts w:ascii="GHEA Grapalat" w:eastAsiaTheme="minorHAnsi" w:hAnsi="GHEA Grapalat" w:cstheme="minorBidi"/>
          <w:sz w:val="18"/>
          <w:szCs w:val="18"/>
        </w:rPr>
        <w:t xml:space="preserve">номер заключаемого </w:t>
      </w:r>
      <w:proofErr w:type="spellStart"/>
      <w:r w:rsidR="00314A80" w:rsidRPr="00B138F3">
        <w:rPr>
          <w:rFonts w:ascii="GHEA Grapalat" w:eastAsiaTheme="minorHAnsi" w:hAnsi="GHEA Grapalat" w:cstheme="minorBidi"/>
          <w:sz w:val="18"/>
          <w:szCs w:val="18"/>
        </w:rPr>
        <w:t>договара</w:t>
      </w:r>
      <w:proofErr w:type="spellEnd"/>
    </w:p>
    <w:p w:rsidR="006C00A3" w:rsidRPr="00B138F3" w:rsidRDefault="00314A80" w:rsidP="006C00A3">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заключенного между бенефициаром и принципалом, </w:t>
      </w:r>
      <w:proofErr w:type="spellStart"/>
      <w:r w:rsidRPr="00B138F3">
        <w:rPr>
          <w:rFonts w:ascii="GHEA Grapalat" w:eastAsiaTheme="minorHAnsi" w:hAnsi="GHEA Grapalat" w:cstheme="minorBidi"/>
        </w:rPr>
        <w:t>до</w:t>
      </w:r>
      <w:r w:rsidR="00A21DA8" w:rsidRPr="00B138F3">
        <w:rPr>
          <w:rFonts w:ascii="GHEA Grapalat" w:eastAsiaTheme="minorHAnsi" w:hAnsi="GHEA Grapalat" w:cstheme="minorBidi"/>
        </w:rPr>
        <w:t>двадцатого</w:t>
      </w:r>
      <w:proofErr w:type="spellEnd"/>
      <w:r w:rsidR="00A21DA8" w:rsidRPr="00B138F3">
        <w:rPr>
          <w:rFonts w:ascii="GHEA Grapalat" w:eastAsiaTheme="minorHAnsi" w:hAnsi="GHEA Grapalat" w:cstheme="minorBidi"/>
        </w:rPr>
        <w:t xml:space="preserve"> рабочего дня, </w:t>
      </w:r>
      <w:r w:rsidR="006C00A3" w:rsidRPr="00B138F3">
        <w:rPr>
          <w:rFonts w:ascii="GHEA Grapalat" w:eastAsiaTheme="minorHAnsi" w:hAnsi="GHEA Grapalat" w:cstheme="minorBidi"/>
        </w:rPr>
        <w:t>следующего за днем полного принятия бенефициаром результата выполнения договора</w:t>
      </w:r>
      <w:r w:rsidR="005747A5" w:rsidRPr="005747A5">
        <w:rPr>
          <w:rFonts w:ascii="GHEA Grapalat" w:eastAsiaTheme="minorHAnsi" w:hAnsi="GHEA Grapalat" w:cstheme="minorBidi"/>
        </w:rPr>
        <w:t>,</w:t>
      </w:r>
      <w:r w:rsidR="006C00A3" w:rsidRPr="00B138F3">
        <w:rPr>
          <w:rFonts w:ascii="GHEA Grapalat" w:eastAsiaTheme="minorHAnsi" w:hAnsi="GHEA Grapalat" w:cstheme="minorBidi"/>
        </w:rPr>
        <w:t xml:space="preserve"> включительно. </w:t>
      </w:r>
    </w:p>
    <w:p w:rsidR="00A21DA8" w:rsidRPr="00B138F3" w:rsidRDefault="00A21DA8" w:rsidP="00A21DA8">
      <w:pPr>
        <w:pStyle w:val="af4"/>
        <w:shd w:val="clear" w:color="auto" w:fill="FFFFFF"/>
        <w:contextualSpacing/>
        <w:jc w:val="both"/>
        <w:rPr>
          <w:rFonts w:ascii="GHEA Grapalat" w:eastAsiaTheme="minorHAnsi" w:hAnsi="GHEA Grapalat" w:cstheme="minorBidi"/>
          <w:sz w:val="18"/>
          <w:szCs w:val="18"/>
        </w:rPr>
      </w:pP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21DA8" w:rsidRPr="00B138F3" w:rsidRDefault="00A21DA8" w:rsidP="00A21DA8">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A21DA8" w:rsidRPr="00B138F3" w:rsidRDefault="00A21DA8" w:rsidP="00A21DA8">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C37" w:rsidRPr="00C16C37" w:rsidRDefault="00A21DA8" w:rsidP="00C16C37">
      <w:pPr>
        <w:pStyle w:val="af4"/>
        <w:shd w:val="clear" w:color="auto" w:fill="FFFFFF"/>
        <w:spacing w:before="0" w:beforeAutospacing="0" w:after="0" w:afterAutospacing="0"/>
        <w:ind w:firstLine="375"/>
        <w:jc w:val="both"/>
        <w:rPr>
          <w:rFonts w:ascii="GHEA Grapalat" w:eastAsiaTheme="minorHAnsi" w:hAnsi="GHEA Grapalat" w:cstheme="minorBidi"/>
        </w:rPr>
      </w:pPr>
      <w:r w:rsidRPr="00C16C37">
        <w:rPr>
          <w:rFonts w:ascii="GHEA Grapalat" w:eastAsiaTheme="minorHAnsi" w:hAnsi="GHEA Grapalat" w:cstheme="minorBidi"/>
        </w:rPr>
        <w:t xml:space="preserve">3) </w:t>
      </w:r>
      <w:r w:rsidR="00C16C37" w:rsidRPr="00C16C37">
        <w:rPr>
          <w:rFonts w:ascii="GHEA Grapalat" w:eastAsiaTheme="minorHAnsi" w:hAnsi="GHEA Grapalat" w:cstheme="minorBidi"/>
          <w:lang w:val="hy-AM"/>
        </w:rPr>
        <w:t xml:space="preserve">двухсторонне </w:t>
      </w:r>
      <w:r w:rsidR="00C16C37" w:rsidRPr="00C16C37">
        <w:rPr>
          <w:rFonts w:ascii="GHEA Grapalat" w:eastAsiaTheme="minorHAnsi" w:hAnsi="GHEA Grapalat" w:cstheme="minorBidi"/>
        </w:rPr>
        <w:t>утвержденный в рамках договора между бенефициаром и принципалом акт (акты) сдачи-приемки или ег</w:t>
      </w:r>
      <w:proofErr w:type="gramStart"/>
      <w:r w:rsidR="00C16C37" w:rsidRPr="00C16C37">
        <w:rPr>
          <w:rFonts w:ascii="GHEA Grapalat" w:eastAsiaTheme="minorHAnsi" w:hAnsi="GHEA Grapalat" w:cstheme="minorBidi"/>
        </w:rPr>
        <w:t>о(</w:t>
      </w:r>
      <w:proofErr w:type="gramEnd"/>
      <w:r w:rsidR="00C16C37" w:rsidRPr="00C16C37">
        <w:rPr>
          <w:rFonts w:ascii="GHEA Grapalat" w:eastAsiaTheme="minorHAnsi" w:hAnsi="GHEA Grapalat" w:cstheme="minorBidi"/>
          <w:lang w:val="hy-AM"/>
        </w:rPr>
        <w:t>их</w:t>
      </w:r>
      <w:r w:rsidR="00C16C37" w:rsidRPr="00C16C37">
        <w:rPr>
          <w:rFonts w:ascii="GHEA Grapalat" w:eastAsiaTheme="minorHAnsi" w:hAnsi="GHEA Grapalat" w:cstheme="minorBidi"/>
        </w:rPr>
        <w:t>) копии.</w:t>
      </w:r>
    </w:p>
    <w:p w:rsidR="00A21DA8" w:rsidRPr="007A724D"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widowControl w:val="0"/>
        <w:spacing w:after="160"/>
        <w:ind w:left="567" w:right="565"/>
        <w:jc w:val="center"/>
        <w:rPr>
          <w:rFonts w:ascii="GHEA Grapalat" w:hAnsi="GHEA Grapalat"/>
          <w:b/>
        </w:rPr>
      </w:pPr>
    </w:p>
    <w:p w:rsidR="007723F7" w:rsidRPr="005F2C25" w:rsidRDefault="007723F7" w:rsidP="00113BE5">
      <w:pPr>
        <w:widowControl w:val="0"/>
        <w:spacing w:after="160"/>
        <w:jc w:val="both"/>
        <w:rPr>
          <w:rFonts w:ascii="GHEA Grapalat" w:hAnsi="GHEA Grapalat"/>
          <w:i/>
          <w:sz w:val="22"/>
          <w:szCs w:val="22"/>
        </w:rPr>
      </w:pPr>
    </w:p>
    <w:p w:rsidR="00A21DA8" w:rsidRDefault="00A21DA8">
      <w:pPr>
        <w:rPr>
          <w:ins w:id="1" w:author="Vardan" w:date="2020-06-03T18:36:00Z"/>
          <w:rFonts w:ascii="GHEA Grapalat" w:hAnsi="GHEA Grapalat"/>
          <w:i/>
          <w:sz w:val="22"/>
          <w:szCs w:val="22"/>
        </w:rPr>
      </w:pPr>
      <w:ins w:id="2" w:author="Vardan" w:date="2020-06-03T18:36:00Z">
        <w:r>
          <w:rPr>
            <w:rFonts w:ascii="GHEA Grapalat" w:hAnsi="GHEA Grapalat"/>
            <w:i/>
            <w:sz w:val="22"/>
            <w:szCs w:val="22"/>
          </w:rPr>
          <w:br w:type="page"/>
        </w:r>
      </w:ins>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3B759C" w:rsidRDefault="00235549" w:rsidP="00895368">
      <w:pPr>
        <w:pStyle w:val="31"/>
        <w:widowControl w:val="0"/>
        <w:spacing w:after="160"/>
        <w:jc w:val="right"/>
        <w:rPr>
          <w:rFonts w:ascii="GHEA Grapalat" w:hAnsi="GHEA Grapalat"/>
          <w:b/>
        </w:rPr>
      </w:pPr>
      <w:r w:rsidRPr="00B138F3">
        <w:rPr>
          <w:rFonts w:ascii="GHEA Grapalat" w:hAnsi="GHEA Grapalat"/>
          <w:b/>
          <w:sz w:val="24"/>
          <w:szCs w:val="24"/>
        </w:rPr>
        <w:t xml:space="preserve">к Приглашению на </w:t>
      </w:r>
      <w:r w:rsidR="00D70084">
        <w:rPr>
          <w:rFonts w:ascii="GHEA Grapalat" w:hAnsi="GHEA Grapalat"/>
          <w:b/>
          <w:sz w:val="24"/>
          <w:szCs w:val="24"/>
        </w:rPr>
        <w:t>запрос</w:t>
      </w:r>
      <w:r w:rsidR="00E9641E">
        <w:rPr>
          <w:rFonts w:ascii="GHEA Grapalat" w:hAnsi="GHEA Grapalat"/>
          <w:b/>
          <w:sz w:val="24"/>
          <w:szCs w:val="24"/>
        </w:rPr>
        <w:t xml:space="preserve">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5D09EE">
        <w:rPr>
          <w:rFonts w:ascii="GHEA Grapalat" w:hAnsi="GHEA Grapalat"/>
          <w:b/>
          <w:lang w:val="en-US"/>
        </w:rPr>
        <w:t>HHKMKAH</w:t>
      </w:r>
      <w:r w:rsidR="005D09EE" w:rsidRPr="005D09EE">
        <w:rPr>
          <w:rFonts w:ascii="GHEA Grapalat" w:hAnsi="GHEA Grapalat"/>
          <w:b/>
        </w:rPr>
        <w:t>-</w:t>
      </w:r>
      <w:r w:rsidR="005D09EE">
        <w:rPr>
          <w:rFonts w:ascii="GHEA Grapalat" w:hAnsi="GHEA Grapalat"/>
          <w:b/>
          <w:lang w:val="en-US"/>
        </w:rPr>
        <w:t>GHASHDZB</w:t>
      </w:r>
      <w:r w:rsidR="005D09EE" w:rsidRPr="005D09EE">
        <w:rPr>
          <w:rFonts w:ascii="GHEA Grapalat" w:hAnsi="GHEA Grapalat"/>
          <w:b/>
        </w:rPr>
        <w:t>-</w:t>
      </w:r>
      <w:r w:rsidR="009B5ED8">
        <w:rPr>
          <w:rFonts w:ascii="GHEA Grapalat" w:hAnsi="GHEA Grapalat"/>
          <w:b/>
        </w:rPr>
        <w:t>20/10</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по исполнению принципалом обязательств (</w:t>
      </w:r>
      <w:proofErr w:type="spellStart"/>
      <w:r w:rsidRPr="00B138F3">
        <w:rPr>
          <w:rFonts w:ascii="GHEA Grapalat" w:eastAsiaTheme="minorHAnsi" w:hAnsi="GHEA Grapalat" w:cstheme="minorBidi"/>
        </w:rPr>
        <w:t>далее-гарантированные</w:t>
      </w:r>
      <w:proofErr w:type="spellEnd"/>
      <w:r w:rsidRPr="00B138F3">
        <w:rPr>
          <w:rFonts w:ascii="GHEA Grapalat" w:eastAsiaTheme="minorHAnsi" w:hAnsi="GHEA Grapalat" w:cstheme="minorBidi"/>
        </w:rPr>
        <w:t xml:space="preserve"> обязательства), вытекающих из договора </w:t>
      </w:r>
      <w:r w:rsidRPr="00B138F3">
        <w:rPr>
          <w:rFonts w:eastAsiaTheme="minorHAnsi" w:cstheme="minorBidi"/>
        </w:rPr>
        <w:t>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roofErr w:type="spellStart"/>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roofErr w:type="spellEnd"/>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и</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 xml:space="preserve">наименование </w:t>
      </w:r>
      <w:proofErr w:type="spellStart"/>
      <w:r w:rsidRPr="00B138F3">
        <w:rPr>
          <w:rStyle w:val="af5"/>
          <w:rFonts w:ascii="GHEA Grapalat" w:hAnsi="GHEA Grapalat"/>
          <w:b w:val="0"/>
          <w:sz w:val="18"/>
          <w:szCs w:val="18"/>
        </w:rPr>
        <w:t>заказчика</w:t>
      </w:r>
      <w:r w:rsidRPr="00B138F3">
        <w:rPr>
          <w:rStyle w:val="af5"/>
          <w:rFonts w:ascii="GHEA Grapalat" w:hAnsi="GHEA Grapalat"/>
          <w:b w:val="0"/>
          <w:sz w:val="20"/>
          <w:szCs w:val="20"/>
        </w:rPr>
        <w:t>наименование</w:t>
      </w:r>
      <w:proofErr w:type="spellEnd"/>
      <w:r w:rsidRPr="00B138F3">
        <w:rPr>
          <w:rStyle w:val="af5"/>
          <w:rFonts w:ascii="GHEA Grapalat" w:hAnsi="GHEA Grapalat"/>
          <w:b w:val="0"/>
          <w:sz w:val="20"/>
          <w:szCs w:val="20"/>
        </w:rPr>
        <w:t xml:space="preserve">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proofErr w:type="spellStart"/>
      <w:r w:rsidRPr="00B138F3">
        <w:rPr>
          <w:rFonts w:ascii="GHEA Grapalat" w:eastAsiaTheme="minorHAnsi" w:hAnsi="GHEA Grapalat" w:cstheme="minorBidi"/>
        </w:rPr>
        <w:t>далее-принципал</w:t>
      </w:r>
      <w:proofErr w:type="spellEnd"/>
      <w:r w:rsidRPr="00B138F3">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proofErr w:type="gramStart"/>
      <w:r w:rsidRPr="00B138F3">
        <w:rPr>
          <w:rFonts w:ascii="GHEA Grapalat" w:eastAsiaTheme="minorHAnsi" w:hAnsi="GHEA Grapalat" w:cstheme="minorBidi"/>
          <w:sz w:val="18"/>
          <w:szCs w:val="18"/>
        </w:rPr>
        <w:t>р</w:t>
      </w:r>
      <w:proofErr w:type="gramEnd"/>
      <w:r w:rsidRPr="00B138F3">
        <w:rPr>
          <w:rFonts w:ascii="GHEA Grapalat" w:eastAsiaTheme="minorHAnsi" w:hAnsi="GHEA Grapalat" w:cstheme="minorBidi"/>
          <w:sz w:val="18"/>
          <w:szCs w:val="18"/>
        </w:rPr>
        <w:t>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FF0C97" w:rsidRDefault="005B3A59" w:rsidP="00EE62ED">
      <w:pPr>
        <w:pStyle w:val="af4"/>
        <w:shd w:val="clear" w:color="auto" w:fill="FFFFFF"/>
        <w:ind w:firstLine="374"/>
        <w:contextualSpacing/>
        <w:jc w:val="both"/>
        <w:rPr>
          <w:rFonts w:ascii="GHEA Grapalat" w:eastAsiaTheme="minorHAnsi" w:hAnsi="GHEA Grapalat" w:cstheme="minorBidi"/>
        </w:rPr>
      </w:pPr>
      <w:r w:rsidRPr="00FF0C97">
        <w:rPr>
          <w:rFonts w:ascii="GHEA Grapalat" w:eastAsiaTheme="minorHAnsi" w:hAnsi="GHEA Grapalat" w:cstheme="minorBidi"/>
        </w:rPr>
        <w:t>5. Гарантия действует со дня вступления в силу договора N_____________________</w:t>
      </w:r>
    </w:p>
    <w:p w:rsidR="005B3A59" w:rsidRPr="00FF0C97" w:rsidRDefault="005B3A59" w:rsidP="007A2B76">
      <w:pPr>
        <w:pStyle w:val="af4"/>
        <w:shd w:val="clear" w:color="auto" w:fill="FFFFFF"/>
        <w:contextualSpacing/>
        <w:jc w:val="right"/>
        <w:rPr>
          <w:rFonts w:ascii="GHEA Grapalat" w:eastAsiaTheme="minorHAnsi" w:hAnsi="GHEA Grapalat" w:cstheme="minorBidi"/>
          <w:sz w:val="18"/>
          <w:szCs w:val="18"/>
        </w:rPr>
      </w:pPr>
      <w:r w:rsidRPr="00FF0C97">
        <w:rPr>
          <w:rFonts w:ascii="GHEA Grapalat" w:eastAsiaTheme="minorHAnsi" w:hAnsi="GHEA Grapalat" w:cstheme="minorBidi"/>
          <w:sz w:val="18"/>
          <w:szCs w:val="18"/>
        </w:rPr>
        <w:t xml:space="preserve">номер </w:t>
      </w:r>
      <w:proofErr w:type="gramStart"/>
      <w:r w:rsidRPr="00FF0C97">
        <w:rPr>
          <w:rFonts w:ascii="GHEA Grapalat" w:eastAsiaTheme="minorHAnsi" w:hAnsi="GHEA Grapalat" w:cstheme="minorBidi"/>
          <w:sz w:val="18"/>
          <w:szCs w:val="18"/>
        </w:rPr>
        <w:t>заключаемого</w:t>
      </w:r>
      <w:proofErr w:type="gramEnd"/>
      <w:r w:rsidRPr="00FF0C97">
        <w:rPr>
          <w:rFonts w:ascii="GHEA Grapalat" w:eastAsiaTheme="minorHAnsi" w:hAnsi="GHEA Grapalat" w:cstheme="minorBidi"/>
          <w:sz w:val="18"/>
          <w:szCs w:val="18"/>
        </w:rPr>
        <w:t xml:space="preserve"> </w:t>
      </w:r>
      <w:proofErr w:type="spellStart"/>
      <w:r w:rsidRPr="00FF0C97">
        <w:rPr>
          <w:rFonts w:ascii="GHEA Grapalat" w:eastAsiaTheme="minorHAnsi" w:hAnsi="GHEA Grapalat" w:cstheme="minorBidi"/>
          <w:sz w:val="18"/>
          <w:szCs w:val="18"/>
        </w:rPr>
        <w:t>договара</w:t>
      </w:r>
      <w:proofErr w:type="spellEnd"/>
    </w:p>
    <w:p w:rsidR="00EF4569" w:rsidRPr="00DC2360" w:rsidRDefault="007A2B76" w:rsidP="005B56BF">
      <w:pPr>
        <w:pStyle w:val="af4"/>
        <w:shd w:val="clear" w:color="auto" w:fill="FFFFFF"/>
        <w:contextualSpacing/>
        <w:jc w:val="both"/>
        <w:rPr>
          <w:rFonts w:ascii="GHEA Grapalat" w:eastAsiaTheme="minorHAnsi" w:hAnsi="GHEA Grapalat" w:cstheme="minorBidi"/>
        </w:rPr>
      </w:pPr>
      <w:r w:rsidRPr="00FF0C97">
        <w:rPr>
          <w:rFonts w:ascii="GHEA Grapalat" w:eastAsiaTheme="minorHAnsi" w:hAnsi="GHEA Grapalat" w:cstheme="minorBidi"/>
        </w:rPr>
        <w:t xml:space="preserve">заключенного между бенефициаром и </w:t>
      </w:r>
      <w:proofErr w:type="spellStart"/>
      <w:r w:rsidRPr="00FF0C97">
        <w:rPr>
          <w:rFonts w:ascii="GHEA Grapalat" w:eastAsiaTheme="minorHAnsi" w:hAnsi="GHEA Grapalat" w:cstheme="minorBidi"/>
        </w:rPr>
        <w:t>приципалом</w:t>
      </w:r>
      <w:proofErr w:type="spellEnd"/>
      <w:r w:rsidR="00AE7CCC" w:rsidRPr="00FF0C97">
        <w:rPr>
          <w:rFonts w:ascii="GHEA Grapalat" w:eastAsiaTheme="minorHAnsi" w:hAnsi="GHEA Grapalat" w:cstheme="minorBidi"/>
        </w:rPr>
        <w:t xml:space="preserve"> до двадцатого рабочего дня, следующего за </w:t>
      </w:r>
      <w:r w:rsidR="005B56BF" w:rsidRPr="00FF0C97">
        <w:rPr>
          <w:rFonts w:ascii="GHEA Grapalat" w:eastAsiaTheme="minorHAnsi" w:hAnsi="GHEA Grapalat" w:cstheme="minorBidi"/>
        </w:rPr>
        <w:t xml:space="preserve">последним днем </w:t>
      </w:r>
      <w:r w:rsidR="005B56BF" w:rsidRPr="00FF0C97">
        <w:rPr>
          <w:rFonts w:ascii="GHEA Grapalat" w:eastAsiaTheme="minorHAnsi" w:hAnsi="GHEA Grapalat" w:cstheme="minorBidi"/>
          <w:lang w:val="hy-AM"/>
        </w:rPr>
        <w:t xml:space="preserve">полного </w:t>
      </w:r>
      <w:r w:rsidR="005B56BF" w:rsidRPr="00FF0C97">
        <w:rPr>
          <w:rFonts w:ascii="GHEA Grapalat" w:eastAsiaTheme="minorHAnsi" w:hAnsi="GHEA Grapalat" w:cstheme="minorBidi"/>
        </w:rPr>
        <w:t xml:space="preserve">выполнения </w:t>
      </w:r>
      <w:proofErr w:type="gramStart"/>
      <w:r w:rsidR="005B56BF" w:rsidRPr="00FF0C97">
        <w:rPr>
          <w:rFonts w:ascii="GHEA Grapalat" w:eastAsiaTheme="minorHAnsi" w:hAnsi="GHEA Grapalat" w:cstheme="minorBidi"/>
        </w:rPr>
        <w:t>взятых</w:t>
      </w:r>
      <w:proofErr w:type="gramEnd"/>
      <w:r w:rsidR="005B56BF" w:rsidRPr="00FF0C97">
        <w:rPr>
          <w:rFonts w:ascii="GHEA Grapalat" w:eastAsiaTheme="minorHAnsi" w:hAnsi="GHEA Grapalat" w:cstheme="minorBidi"/>
        </w:rPr>
        <w:t xml:space="preserve"> </w:t>
      </w:r>
      <w:proofErr w:type="spellStart"/>
      <w:r w:rsidR="005B56BF" w:rsidRPr="00FF0C97">
        <w:rPr>
          <w:rFonts w:ascii="GHEA Grapalat" w:eastAsiaTheme="minorHAnsi" w:hAnsi="GHEA Grapalat" w:cstheme="minorBidi"/>
        </w:rPr>
        <w:t>приципалом</w:t>
      </w:r>
      <w:bookmarkStart w:id="3" w:name="_GoBack"/>
      <w:bookmarkEnd w:id="3"/>
      <w:r w:rsidR="002D1535" w:rsidRPr="00B1092A">
        <w:rPr>
          <w:rFonts w:ascii="GHEA Grapalat" w:eastAsiaTheme="minorHAnsi" w:hAnsi="GHEA Grapalat" w:cstheme="minorBidi"/>
        </w:rPr>
        <w:t>на</w:t>
      </w:r>
      <w:proofErr w:type="spellEnd"/>
      <w:r w:rsidR="002D1535" w:rsidRPr="00B1092A">
        <w:rPr>
          <w:rFonts w:ascii="GHEA Grapalat" w:eastAsiaTheme="minorHAnsi" w:hAnsi="GHEA Grapalat" w:cstheme="minorBidi"/>
        </w:rPr>
        <w:t xml:space="preserve"> </w:t>
      </w:r>
      <w:proofErr w:type="spellStart"/>
      <w:r w:rsidR="002D1535" w:rsidRPr="00B1092A">
        <w:rPr>
          <w:rFonts w:ascii="GHEA Grapalat" w:eastAsiaTheme="minorHAnsi" w:hAnsi="GHEA Grapalat" w:cstheme="minorBidi"/>
        </w:rPr>
        <w:t>себя</w:t>
      </w:r>
      <w:r w:rsidR="005B56BF" w:rsidRPr="00FF0C97">
        <w:rPr>
          <w:rFonts w:ascii="GHEA Grapalat" w:eastAsiaTheme="minorHAnsi" w:hAnsi="GHEA Grapalat" w:cstheme="minorBidi"/>
        </w:rPr>
        <w:t>обязательств</w:t>
      </w:r>
      <w:proofErr w:type="spellEnd"/>
      <w:r w:rsidR="005B56BF" w:rsidRPr="00FF0C97">
        <w:rPr>
          <w:rFonts w:ascii="GHEA Grapalat" w:eastAsiaTheme="minorHAnsi" w:hAnsi="GHEA Grapalat" w:cstheme="minorBidi"/>
        </w:rPr>
        <w:t>, включительно.</w:t>
      </w:r>
    </w:p>
    <w:p w:rsidR="005B56BF" w:rsidRPr="00DC2360" w:rsidRDefault="005B56BF" w:rsidP="005B56BF">
      <w:pPr>
        <w:pStyle w:val="af4"/>
        <w:shd w:val="clear" w:color="auto" w:fill="FFFFFF"/>
        <w:contextualSpacing/>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EF4569"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3B759C" w:rsidRPr="00B138F3" w:rsidRDefault="003B759C" w:rsidP="003B759C">
      <w:pPr>
        <w:widowControl w:val="0"/>
        <w:spacing w:after="160"/>
        <w:jc w:val="right"/>
        <w:rPr>
          <w:rFonts w:ascii="GHEA Grapalat" w:hAnsi="GHEA Grapalat" w:cs="GHEA Grapalat"/>
          <w:i/>
        </w:rPr>
      </w:pPr>
      <w:r w:rsidRPr="00B138F3">
        <w:rPr>
          <w:rFonts w:ascii="GHEA Grapalat" w:hAnsi="GHEA Grapalat"/>
          <w:i/>
        </w:rPr>
        <w:t>Приложение № 5.1</w:t>
      </w:r>
    </w:p>
    <w:p w:rsidR="003B759C" w:rsidRPr="003B759C" w:rsidRDefault="003B759C" w:rsidP="003B759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5D09EE">
        <w:rPr>
          <w:rFonts w:ascii="GHEA Grapalat" w:hAnsi="GHEA Grapalat"/>
          <w:i/>
        </w:rPr>
        <w:t>HHKMKAH-GHASHDZB-</w:t>
      </w:r>
      <w:r w:rsidR="009B5ED8">
        <w:rPr>
          <w:rFonts w:ascii="GHEA Grapalat" w:hAnsi="GHEA Grapalat"/>
          <w:i/>
        </w:rPr>
        <w:t>20/10</w:t>
      </w:r>
    </w:p>
    <w:p w:rsidR="003B759C" w:rsidRPr="00B138F3" w:rsidRDefault="003B759C" w:rsidP="003B759C">
      <w:pPr>
        <w:widowControl w:val="0"/>
        <w:spacing w:after="160"/>
        <w:jc w:val="center"/>
        <w:rPr>
          <w:rFonts w:ascii="GHEA Grapalat" w:hAnsi="GHEA Grapalat"/>
          <w:b/>
        </w:rPr>
      </w:pPr>
    </w:p>
    <w:p w:rsidR="003B759C" w:rsidRPr="00B138F3" w:rsidRDefault="003B759C" w:rsidP="003B759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3B759C" w:rsidRPr="00B138F3" w:rsidRDefault="003B759C" w:rsidP="003B759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B759C" w:rsidRPr="00B138F3" w:rsidTr="005D09EE">
        <w:tc>
          <w:tcPr>
            <w:tcW w:w="4786" w:type="dxa"/>
          </w:tcPr>
          <w:p w:rsidR="003B759C" w:rsidRPr="00B138F3" w:rsidRDefault="003B759C" w:rsidP="005D09EE">
            <w:pPr>
              <w:widowControl w:val="0"/>
              <w:spacing w:after="160"/>
              <w:rPr>
                <w:rFonts w:ascii="GHEA Grapalat" w:hAnsi="GHEA Grapalat" w:cs="GHEA Grapalat"/>
                <w:b/>
                <w:lang w:val="en-US"/>
              </w:rPr>
            </w:pPr>
            <w:r w:rsidRPr="00B138F3">
              <w:rPr>
                <w:rFonts w:ascii="GHEA Grapalat" w:hAnsi="GHEA Grapalat"/>
              </w:rPr>
              <w:lastRenderedPageBreak/>
              <w:t>г. Ереван</w:t>
            </w:r>
          </w:p>
        </w:tc>
        <w:tc>
          <w:tcPr>
            <w:tcW w:w="4500" w:type="dxa"/>
          </w:tcPr>
          <w:p w:rsidR="003B759C" w:rsidRPr="00B138F3" w:rsidRDefault="003B759C" w:rsidP="005D09E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2"/>
              <w:t>**</w:t>
            </w:r>
          </w:p>
        </w:tc>
      </w:tr>
    </w:tbl>
    <w:p w:rsidR="003B759C" w:rsidRPr="00B138F3" w:rsidRDefault="003B759C" w:rsidP="003B759C">
      <w:pPr>
        <w:widowControl w:val="0"/>
        <w:spacing w:after="160"/>
        <w:rPr>
          <w:rFonts w:ascii="GHEA Grapalat" w:hAnsi="GHEA Grapalat" w:cs="GHEA Grapalat"/>
          <w:b/>
        </w:rPr>
      </w:pPr>
    </w:p>
    <w:p w:rsidR="003B759C" w:rsidRPr="00B138F3" w:rsidRDefault="003B759C" w:rsidP="003B759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3B759C" w:rsidRPr="00B138F3" w:rsidRDefault="003B759C" w:rsidP="003B759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3B759C" w:rsidRPr="00B138F3" w:rsidRDefault="003B759C" w:rsidP="003B759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3B759C" w:rsidRPr="00B138F3" w:rsidRDefault="003B759C" w:rsidP="003B759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3B759C" w:rsidRPr="00B138F3" w:rsidRDefault="003B759C" w:rsidP="003B759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B759C" w:rsidRPr="00B138F3" w:rsidRDefault="003B759C" w:rsidP="003B759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3B759C" w:rsidRPr="00B138F3" w:rsidRDefault="003B759C" w:rsidP="003B759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3B759C" w:rsidRPr="00B138F3" w:rsidRDefault="003B759C" w:rsidP="003B759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3B759C" w:rsidRPr="00B138F3" w:rsidRDefault="003B759C" w:rsidP="003B759C">
      <w:pPr>
        <w:widowControl w:val="0"/>
        <w:jc w:val="both"/>
        <w:rPr>
          <w:rFonts w:ascii="GHEA Grapalat" w:hAnsi="GHEA Grapalat"/>
        </w:rPr>
      </w:pPr>
      <w:r w:rsidRPr="00B138F3">
        <w:rPr>
          <w:rFonts w:ascii="GHEA Grapalat" w:hAnsi="GHEA Grapalat"/>
        </w:rPr>
        <w:t xml:space="preserve">процедуре закупок под кодом </w:t>
      </w:r>
      <w:r w:rsidR="005D09EE">
        <w:rPr>
          <w:rFonts w:ascii="GHEA Grapalat" w:hAnsi="GHEA Grapalat"/>
          <w:i/>
        </w:rPr>
        <w:t>HHKMKAH-GHAshDzB-</w:t>
      </w:r>
      <w:r w:rsidR="009B5ED8">
        <w:rPr>
          <w:rFonts w:ascii="GHEA Grapalat" w:hAnsi="GHEA Grapalat"/>
          <w:i/>
        </w:rPr>
        <w:t>20/10</w:t>
      </w:r>
      <w:r w:rsidRPr="00B138F3">
        <w:rPr>
          <w:rFonts w:ascii="GHEA Grapalat" w:hAnsi="GHEA Grapalat"/>
        </w:rPr>
        <w:br w:type="page"/>
      </w:r>
    </w:p>
    <w:p w:rsidR="003B759C" w:rsidRPr="00B138F3"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3B759C" w:rsidRPr="00B138F3"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3B759C" w:rsidRPr="00B138F3"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B759C" w:rsidRPr="00B138F3"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B759C" w:rsidRPr="00B138F3"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B759C" w:rsidRPr="00B138F3"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3B759C" w:rsidRPr="00B138F3" w:rsidRDefault="003B759C" w:rsidP="003B759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B759C" w:rsidRPr="00B138F3"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B759C" w:rsidRPr="00B138F3"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3B759C" w:rsidRPr="00B138F3"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3B759C" w:rsidRPr="00B138F3"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B759C" w:rsidRPr="00B138F3"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 xml:space="preserve">В случае если в течение десяти рабочих дней после представления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3B759C" w:rsidRPr="00B138F3" w:rsidRDefault="003B759C" w:rsidP="003B759C">
      <w:pPr>
        <w:widowControl w:val="0"/>
        <w:spacing w:after="160"/>
        <w:jc w:val="center"/>
        <w:rPr>
          <w:rFonts w:ascii="GHEA Grapalat" w:hAnsi="GHEA Grapalat" w:cs="GHEA Grapalat"/>
          <w:b/>
          <w:bCs/>
        </w:rPr>
      </w:pPr>
      <w:r w:rsidRPr="00B138F3">
        <w:rPr>
          <w:rFonts w:ascii="GHEA Grapalat" w:hAnsi="GHEA Grapalat"/>
          <w:b/>
        </w:rPr>
        <w:t>2. Иные условия</w:t>
      </w:r>
    </w:p>
    <w:p w:rsidR="003B759C" w:rsidRPr="005A7DFF" w:rsidRDefault="003B759C" w:rsidP="003B759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Pr="000E352A">
        <w:rPr>
          <w:rFonts w:ascii="GHEA Grapalat" w:hAnsi="GHEA Grapalat"/>
        </w:rPr>
        <w:t>К</w:t>
      </w:r>
      <w:r w:rsidRPr="00CF4C91">
        <w:rPr>
          <w:rFonts w:ascii="GHEA Grapalat" w:hAnsi="GHEA Grapalat"/>
        </w:rPr>
        <w:t>омпанией по заключаемому договору обязательств, включительно.</w:t>
      </w:r>
    </w:p>
    <w:p w:rsidR="003B759C" w:rsidRPr="00B138F3"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3B759C" w:rsidRPr="00B138F3"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3B759C" w:rsidRPr="00B138F3" w:rsidDel="00A13215" w:rsidRDefault="003B759C" w:rsidP="003B759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3B759C" w:rsidRPr="00B138F3" w:rsidRDefault="003B759C" w:rsidP="003B759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3B759C" w:rsidRPr="00B138F3" w:rsidRDefault="003B759C" w:rsidP="003B759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3B759C" w:rsidRPr="00B138F3" w:rsidRDefault="003B759C" w:rsidP="003B759C">
      <w:pPr>
        <w:widowControl w:val="0"/>
        <w:jc w:val="both"/>
        <w:rPr>
          <w:rFonts w:ascii="GHEA Grapalat" w:hAnsi="GHEA Grapalat"/>
        </w:rPr>
      </w:pPr>
      <w:r w:rsidRPr="00B138F3">
        <w:rPr>
          <w:rFonts w:ascii="GHEA Grapalat" w:hAnsi="GHEA Grapalat"/>
        </w:rPr>
        <w:t>_______________________________________</w:t>
      </w:r>
    </w:p>
    <w:p w:rsidR="003B759C" w:rsidRPr="00B138F3" w:rsidRDefault="003B759C" w:rsidP="003B759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3B759C" w:rsidRPr="00B138F3" w:rsidRDefault="003B759C" w:rsidP="003B759C">
      <w:pPr>
        <w:widowControl w:val="0"/>
        <w:jc w:val="both"/>
        <w:rPr>
          <w:rFonts w:ascii="GHEA Grapalat" w:hAnsi="GHEA Grapalat"/>
        </w:rPr>
      </w:pPr>
      <w:r w:rsidRPr="00B138F3">
        <w:rPr>
          <w:rFonts w:ascii="GHEA Grapalat" w:hAnsi="GHEA Grapalat"/>
        </w:rPr>
        <w:t>_______________________________________</w:t>
      </w:r>
    </w:p>
    <w:p w:rsidR="003B759C" w:rsidRPr="00B138F3" w:rsidRDefault="003B759C" w:rsidP="003B759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3B759C" w:rsidRPr="00B138F3" w:rsidRDefault="003B759C" w:rsidP="003B759C">
      <w:pPr>
        <w:widowControl w:val="0"/>
        <w:jc w:val="both"/>
        <w:rPr>
          <w:rFonts w:ascii="GHEA Grapalat" w:hAnsi="GHEA Grapalat"/>
        </w:rPr>
      </w:pPr>
      <w:r w:rsidRPr="00B138F3">
        <w:rPr>
          <w:rFonts w:ascii="GHEA Grapalat" w:hAnsi="GHEA Grapalat"/>
        </w:rPr>
        <w:t>_______________________________________</w:t>
      </w:r>
    </w:p>
    <w:p w:rsidR="003B759C" w:rsidRPr="00B138F3" w:rsidRDefault="003B759C" w:rsidP="003B759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3B759C" w:rsidRPr="00B138F3" w:rsidRDefault="003B759C" w:rsidP="003B759C">
      <w:pPr>
        <w:widowControl w:val="0"/>
        <w:jc w:val="both"/>
        <w:rPr>
          <w:rFonts w:ascii="GHEA Grapalat" w:hAnsi="GHEA Grapalat"/>
        </w:rPr>
      </w:pPr>
      <w:r w:rsidRPr="00B138F3">
        <w:rPr>
          <w:rFonts w:ascii="GHEA Grapalat" w:hAnsi="GHEA Grapalat"/>
        </w:rPr>
        <w:t>_______________________________________</w:t>
      </w:r>
    </w:p>
    <w:p w:rsidR="003B759C" w:rsidRPr="00B138F3" w:rsidRDefault="003B759C" w:rsidP="003B759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3B759C" w:rsidRPr="00B138F3" w:rsidRDefault="003B759C" w:rsidP="003B759C">
      <w:pPr>
        <w:widowControl w:val="0"/>
        <w:jc w:val="both"/>
        <w:rPr>
          <w:rFonts w:ascii="GHEA Grapalat" w:hAnsi="GHEA Grapalat"/>
        </w:rPr>
      </w:pPr>
      <w:r w:rsidRPr="00B138F3">
        <w:rPr>
          <w:rFonts w:ascii="GHEA Grapalat" w:hAnsi="GHEA Grapalat"/>
        </w:rPr>
        <w:t>_______________________________________</w:t>
      </w:r>
    </w:p>
    <w:p w:rsidR="003B759C" w:rsidRPr="00B138F3" w:rsidRDefault="003B759C" w:rsidP="003B759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3B759C" w:rsidRPr="00B138F3" w:rsidRDefault="003B759C" w:rsidP="003B759C">
      <w:pPr>
        <w:widowControl w:val="0"/>
        <w:jc w:val="both"/>
        <w:rPr>
          <w:rFonts w:ascii="GHEA Grapalat" w:hAnsi="GHEA Grapalat"/>
        </w:rPr>
      </w:pPr>
      <w:r w:rsidRPr="00B138F3">
        <w:rPr>
          <w:rFonts w:ascii="GHEA Grapalat" w:hAnsi="GHEA Grapalat"/>
        </w:rPr>
        <w:t>_______________________________________</w:t>
      </w:r>
    </w:p>
    <w:p w:rsidR="003B759C" w:rsidRPr="006F1605" w:rsidRDefault="003B759C" w:rsidP="003B759C">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3B759C" w:rsidRPr="00B138F3" w:rsidRDefault="003B759C" w:rsidP="003B759C">
      <w:pPr>
        <w:widowControl w:val="0"/>
        <w:spacing w:after="160"/>
        <w:rPr>
          <w:rFonts w:ascii="GHEA Grapalat" w:hAnsi="GHEA Grapalat"/>
        </w:rPr>
      </w:pPr>
      <w:r w:rsidRPr="00B138F3">
        <w:rPr>
          <w:rFonts w:ascii="GHEA Grapalat" w:hAnsi="GHEA Grapalat"/>
        </w:rPr>
        <w:t>День/месяц/год                                                                                    М. П.</w:t>
      </w:r>
    </w:p>
    <w:p w:rsidR="003B759C" w:rsidRPr="00B138F3" w:rsidRDefault="003B759C" w:rsidP="003B759C">
      <w:pPr>
        <w:widowControl w:val="0"/>
        <w:spacing w:after="160"/>
        <w:jc w:val="center"/>
        <w:rPr>
          <w:rFonts w:ascii="GHEA Grapalat" w:hAnsi="GHEA Grapalat" w:cs="Sylfaen"/>
        </w:rPr>
      </w:pPr>
    </w:p>
    <w:p w:rsidR="003B759C" w:rsidRPr="00E752B6" w:rsidRDefault="003B759C" w:rsidP="003B759C">
      <w:pPr>
        <w:rPr>
          <w:rFonts w:ascii="GHEA Grapalat" w:hAnsi="GHEA Grapalat" w:cs="Sylfaen"/>
        </w:rPr>
      </w:pPr>
    </w:p>
    <w:p w:rsidR="003B759C" w:rsidRDefault="003B759C" w:rsidP="003B759C">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3B759C" w:rsidRPr="00B138F3" w:rsidTr="005D09E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B759C" w:rsidRPr="00B138F3" w:rsidTr="005D09E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3B759C" w:rsidRPr="00B138F3" w:rsidTr="005D09E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B759C" w:rsidRPr="00B138F3" w:rsidTr="005D09E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3B759C" w:rsidRPr="00B138F3" w:rsidTr="005D09E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B759C" w:rsidRPr="00B138F3" w:rsidTr="005D09E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B759C" w:rsidRPr="00B138F3" w:rsidTr="005D09E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B759C" w:rsidRPr="00B138F3" w:rsidTr="005D09E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B759C" w:rsidRPr="00B138F3" w:rsidTr="005D09E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3B759C" w:rsidRPr="00D8796F" w:rsidRDefault="003B759C" w:rsidP="005D09EE">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Наименование, или имя, фамилия бенефициара: МУНИЦИПАЛИТЕТ КАНАКЕРАВАН</w:t>
            </w:r>
          </w:p>
        </w:tc>
      </w:tr>
      <w:tr w:rsidR="003B759C" w:rsidRPr="00B138F3" w:rsidTr="005D09E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3B759C" w:rsidRPr="00D8796F" w:rsidRDefault="003B759C" w:rsidP="005D09EE">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3B759C" w:rsidRPr="00B138F3" w:rsidTr="005D09EE">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3B759C" w:rsidRPr="00D8796F" w:rsidRDefault="003B759C" w:rsidP="005D09EE">
            <w:pPr>
              <w:widowControl w:val="0"/>
              <w:tabs>
                <w:tab w:val="left" w:pos="855"/>
              </w:tabs>
              <w:ind w:left="360"/>
              <w:rPr>
                <w:rFonts w:ascii="GHEA Grapalat" w:hAnsi="GHEA Grapalat"/>
              </w:rPr>
            </w:pPr>
            <w:r w:rsidRPr="00D8796F">
              <w:rPr>
                <w:rFonts w:ascii="GHEA Grapalat" w:hAnsi="GHEA Grapalat"/>
              </w:rPr>
              <w:t>11.</w:t>
            </w:r>
            <w:r w:rsidRPr="00D8796F">
              <w:rPr>
                <w:rFonts w:ascii="GHEA Grapalat" w:hAnsi="GHEA Grapalat"/>
              </w:rPr>
              <w:tab/>
              <w:t>УНН бенефициара: 03301191</w:t>
            </w:r>
          </w:p>
        </w:tc>
      </w:tr>
      <w:tr w:rsidR="003B759C" w:rsidRPr="00B138F3" w:rsidTr="005D09EE">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3B759C" w:rsidRPr="00D8796F" w:rsidRDefault="003B759C" w:rsidP="005D09EE">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3B759C" w:rsidRPr="00B138F3" w:rsidTr="005D09EE">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3B759C" w:rsidRPr="00D8796F" w:rsidRDefault="003B759C" w:rsidP="005D09EE">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Номер счета бенефициара (</w:t>
            </w:r>
            <w:proofErr w:type="spellStart"/>
            <w:r w:rsidRPr="00D8796F">
              <w:rPr>
                <w:rFonts w:ascii="GHEA Grapalat" w:hAnsi="GHEA Grapalat"/>
              </w:rPr>
              <w:t>сч.№</w:t>
            </w:r>
            <w:proofErr w:type="spellEnd"/>
            <w:r w:rsidRPr="00D8796F">
              <w:rPr>
                <w:rFonts w:ascii="GHEA Grapalat" w:hAnsi="GHEA Grapalat"/>
              </w:rPr>
              <w:t>) 900112109013</w:t>
            </w:r>
          </w:p>
        </w:tc>
      </w:tr>
      <w:tr w:rsidR="003B759C" w:rsidRPr="00B138F3" w:rsidTr="005D09E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B759C" w:rsidRPr="00B138F3" w:rsidTr="005D09E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B759C" w:rsidRPr="00B138F3" w:rsidTr="005D09E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B759C" w:rsidRPr="00B138F3" w:rsidTr="005D09E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3B759C" w:rsidRPr="00B138F3" w:rsidTr="005D09EE">
        <w:trPr>
          <w:trHeight w:val="424"/>
        </w:trPr>
        <w:tc>
          <w:tcPr>
            <w:tcW w:w="10980" w:type="dxa"/>
            <w:gridSpan w:val="2"/>
            <w:tcBorders>
              <w:top w:val="single" w:sz="4" w:space="0" w:color="auto"/>
              <w:left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B759C" w:rsidRPr="00B138F3" w:rsidTr="005D09E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B759C" w:rsidRPr="00B138F3" w:rsidTr="005D09E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759C" w:rsidRPr="00B138F3" w:rsidRDefault="003B759C" w:rsidP="005D09E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B759C" w:rsidRPr="00B138F3" w:rsidTr="005D09EE">
        <w:trPr>
          <w:trHeight w:val="2194"/>
        </w:trPr>
        <w:tc>
          <w:tcPr>
            <w:tcW w:w="5616" w:type="dxa"/>
            <w:tcBorders>
              <w:top w:val="nil"/>
              <w:left w:val="single" w:sz="4" w:space="0" w:color="auto"/>
              <w:bottom w:val="single" w:sz="4" w:space="0" w:color="auto"/>
              <w:right w:val="single" w:sz="4" w:space="0" w:color="auto"/>
            </w:tcBorders>
            <w:noWrap/>
            <w:vAlign w:val="bottom"/>
          </w:tcPr>
          <w:p w:rsidR="003B759C" w:rsidRPr="00B138F3" w:rsidRDefault="003B759C" w:rsidP="005D09E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B759C" w:rsidRPr="00B138F3" w:rsidRDefault="003B759C" w:rsidP="005D09EE">
            <w:pPr>
              <w:widowControl w:val="0"/>
              <w:spacing w:after="160"/>
              <w:rPr>
                <w:rFonts w:ascii="GHEA Grapalat" w:hAnsi="GHEA Grapalat" w:cs="Sylfaen"/>
              </w:rPr>
            </w:pPr>
          </w:p>
          <w:p w:rsidR="003B759C" w:rsidRPr="00B138F3" w:rsidRDefault="003B759C" w:rsidP="005D09EE">
            <w:pPr>
              <w:widowControl w:val="0"/>
              <w:spacing w:after="160"/>
              <w:jc w:val="right"/>
              <w:rPr>
                <w:rFonts w:ascii="GHEA Grapalat" w:hAnsi="GHEA Grapalat" w:cs="Tahoma"/>
              </w:rPr>
            </w:pPr>
            <w:r w:rsidRPr="00B138F3">
              <w:rPr>
                <w:rFonts w:ascii="GHEA Grapalat" w:hAnsi="GHEA Grapalat"/>
              </w:rPr>
              <w:t>/____________________/</w:t>
            </w:r>
          </w:p>
          <w:p w:rsidR="003B759C" w:rsidRPr="00B138F3" w:rsidRDefault="003B759C" w:rsidP="005D09EE">
            <w:pPr>
              <w:widowControl w:val="0"/>
              <w:spacing w:after="160"/>
              <w:rPr>
                <w:rFonts w:ascii="GHEA Grapalat" w:hAnsi="GHEA Grapalat" w:cs="Sylfaen"/>
              </w:rPr>
            </w:pPr>
          </w:p>
          <w:p w:rsidR="003B759C" w:rsidRPr="00B138F3" w:rsidRDefault="003B759C" w:rsidP="005D09EE">
            <w:pPr>
              <w:widowControl w:val="0"/>
              <w:spacing w:after="160"/>
              <w:jc w:val="right"/>
              <w:rPr>
                <w:rFonts w:ascii="GHEA Grapalat" w:hAnsi="GHEA Grapalat" w:cs="Sylfaen"/>
              </w:rPr>
            </w:pPr>
            <w:r w:rsidRPr="00B138F3">
              <w:rPr>
                <w:rFonts w:ascii="GHEA Grapalat" w:hAnsi="GHEA Grapalat"/>
              </w:rPr>
              <w:t>/____________________/</w:t>
            </w:r>
          </w:p>
          <w:p w:rsidR="003B759C" w:rsidRPr="00B138F3" w:rsidRDefault="003B759C" w:rsidP="005D09EE">
            <w:pPr>
              <w:widowControl w:val="0"/>
              <w:spacing w:after="160"/>
              <w:rPr>
                <w:rFonts w:ascii="GHEA Grapalat" w:hAnsi="GHEA Grapalat" w:cs="Sylfaen"/>
              </w:rPr>
            </w:pPr>
          </w:p>
          <w:p w:rsidR="003B759C" w:rsidRPr="00B138F3" w:rsidRDefault="003B759C" w:rsidP="005D09E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3B759C" w:rsidRPr="00B138F3" w:rsidRDefault="003B759C" w:rsidP="005D09E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B759C" w:rsidRPr="00B138F3" w:rsidRDefault="003B759C" w:rsidP="005D09E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B759C" w:rsidRPr="00B138F3" w:rsidRDefault="003B759C" w:rsidP="005D09EE">
            <w:pPr>
              <w:widowControl w:val="0"/>
              <w:spacing w:after="160"/>
              <w:rPr>
                <w:rFonts w:ascii="GHEA Grapalat" w:hAnsi="GHEA Grapalat" w:cs="Sylfaen"/>
              </w:rPr>
            </w:pPr>
          </w:p>
          <w:p w:rsidR="003B759C" w:rsidRPr="00B138F3" w:rsidRDefault="003B759C" w:rsidP="005D09EE">
            <w:pPr>
              <w:widowControl w:val="0"/>
              <w:spacing w:after="160"/>
              <w:jc w:val="right"/>
              <w:rPr>
                <w:rFonts w:ascii="GHEA Grapalat" w:hAnsi="GHEA Grapalat" w:cs="Sylfaen"/>
              </w:rPr>
            </w:pPr>
            <w:r w:rsidRPr="00B138F3">
              <w:rPr>
                <w:rFonts w:ascii="GHEA Grapalat" w:hAnsi="GHEA Grapalat"/>
              </w:rPr>
              <w:t>/____________________/</w:t>
            </w:r>
          </w:p>
          <w:p w:rsidR="003B759C" w:rsidRPr="00B138F3" w:rsidRDefault="003B759C" w:rsidP="005D09EE">
            <w:pPr>
              <w:widowControl w:val="0"/>
              <w:spacing w:after="160"/>
              <w:jc w:val="right"/>
              <w:rPr>
                <w:rFonts w:ascii="GHEA Grapalat" w:hAnsi="GHEA Grapalat" w:cs="Tahoma"/>
              </w:rPr>
            </w:pPr>
          </w:p>
          <w:p w:rsidR="003B759C" w:rsidRPr="00B138F3" w:rsidRDefault="003B759C" w:rsidP="005D09EE">
            <w:pPr>
              <w:widowControl w:val="0"/>
              <w:spacing w:after="160"/>
              <w:jc w:val="right"/>
              <w:rPr>
                <w:rFonts w:ascii="GHEA Grapalat" w:hAnsi="GHEA Grapalat" w:cs="Sylfaen"/>
              </w:rPr>
            </w:pPr>
            <w:r w:rsidRPr="00B138F3">
              <w:rPr>
                <w:rFonts w:ascii="GHEA Grapalat" w:hAnsi="GHEA Grapalat"/>
              </w:rPr>
              <w:t>/____________________/</w:t>
            </w:r>
          </w:p>
          <w:p w:rsidR="003B759C" w:rsidRPr="00B138F3" w:rsidRDefault="003B759C" w:rsidP="005D09EE">
            <w:pPr>
              <w:widowControl w:val="0"/>
              <w:spacing w:after="160"/>
              <w:rPr>
                <w:rFonts w:ascii="GHEA Grapalat" w:hAnsi="GHEA Grapalat" w:cs="Sylfaen"/>
              </w:rPr>
            </w:pPr>
          </w:p>
          <w:p w:rsidR="003B759C" w:rsidRPr="00B138F3" w:rsidRDefault="003B759C" w:rsidP="005D09E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B759C" w:rsidRPr="00B138F3" w:rsidTr="005D09EE">
        <w:trPr>
          <w:trHeight w:val="2194"/>
        </w:trPr>
        <w:tc>
          <w:tcPr>
            <w:tcW w:w="5616" w:type="dxa"/>
            <w:tcBorders>
              <w:top w:val="single" w:sz="4" w:space="0" w:color="auto"/>
              <w:left w:val="single" w:sz="4" w:space="0" w:color="auto"/>
              <w:right w:val="single" w:sz="4" w:space="0" w:color="auto"/>
            </w:tcBorders>
            <w:noWrap/>
            <w:vAlign w:val="bottom"/>
          </w:tcPr>
          <w:p w:rsidR="003B759C" w:rsidRPr="00B138F3" w:rsidRDefault="003B759C" w:rsidP="005D09E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B759C" w:rsidRPr="00B138F3" w:rsidRDefault="003B759C" w:rsidP="005D09EE">
            <w:pPr>
              <w:widowControl w:val="0"/>
              <w:spacing w:after="160"/>
              <w:rPr>
                <w:rFonts w:ascii="GHEA Grapalat" w:hAnsi="GHEA Grapalat"/>
              </w:rPr>
            </w:pPr>
          </w:p>
          <w:p w:rsidR="003B759C" w:rsidRPr="00B138F3" w:rsidRDefault="003B759C" w:rsidP="005D09EE">
            <w:pPr>
              <w:widowControl w:val="0"/>
              <w:jc w:val="right"/>
              <w:rPr>
                <w:rFonts w:ascii="GHEA Grapalat" w:hAnsi="GHEA Grapalat" w:cs="Tahoma"/>
              </w:rPr>
            </w:pPr>
            <w:r w:rsidRPr="00B138F3">
              <w:rPr>
                <w:rFonts w:ascii="GHEA Grapalat" w:hAnsi="GHEA Grapalat"/>
              </w:rPr>
              <w:t>/____________________/</w:t>
            </w:r>
          </w:p>
          <w:p w:rsidR="003B759C" w:rsidRPr="00B138F3" w:rsidRDefault="003B759C" w:rsidP="005D09E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B759C" w:rsidRPr="00B138F3" w:rsidRDefault="003B759C" w:rsidP="005D09EE">
            <w:pPr>
              <w:widowControl w:val="0"/>
              <w:spacing w:after="160"/>
              <w:rPr>
                <w:rFonts w:ascii="GHEA Grapalat" w:hAnsi="GHEA Grapalat" w:cs="Tahoma"/>
              </w:rPr>
            </w:pPr>
          </w:p>
          <w:p w:rsidR="003B759C" w:rsidRPr="00B138F3" w:rsidRDefault="003B759C" w:rsidP="005D09E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B759C" w:rsidRPr="00B138F3" w:rsidRDefault="003B759C" w:rsidP="005D09E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B759C" w:rsidRPr="00B138F3" w:rsidRDefault="003B759C" w:rsidP="005D09EE">
            <w:pPr>
              <w:widowControl w:val="0"/>
              <w:spacing w:after="160"/>
              <w:rPr>
                <w:rFonts w:ascii="GHEA Grapalat" w:hAnsi="GHEA Grapalat" w:cs="Tahoma"/>
              </w:rPr>
            </w:pPr>
          </w:p>
          <w:p w:rsidR="003B759C" w:rsidRPr="00B138F3" w:rsidRDefault="003B759C" w:rsidP="005D09EE">
            <w:pPr>
              <w:widowControl w:val="0"/>
              <w:jc w:val="right"/>
              <w:rPr>
                <w:rFonts w:ascii="GHEA Grapalat" w:hAnsi="GHEA Grapalat" w:cs="Tahoma"/>
              </w:rPr>
            </w:pPr>
            <w:r w:rsidRPr="00B138F3">
              <w:rPr>
                <w:rFonts w:ascii="GHEA Grapalat" w:hAnsi="GHEA Grapalat"/>
              </w:rPr>
              <w:t>/____________________/</w:t>
            </w:r>
          </w:p>
          <w:p w:rsidR="003B759C" w:rsidRPr="00B138F3" w:rsidRDefault="003B759C" w:rsidP="005D09E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B759C" w:rsidRPr="00B138F3" w:rsidRDefault="003B759C" w:rsidP="005D09EE">
            <w:pPr>
              <w:widowControl w:val="0"/>
              <w:spacing w:after="160"/>
              <w:rPr>
                <w:rFonts w:ascii="GHEA Grapalat" w:hAnsi="GHEA Grapalat" w:cs="Arial"/>
              </w:rPr>
            </w:pPr>
          </w:p>
        </w:tc>
      </w:tr>
      <w:tr w:rsidR="003B759C" w:rsidRPr="00B138F3" w:rsidTr="005D09EE">
        <w:trPr>
          <w:trHeight w:val="2194"/>
        </w:trPr>
        <w:tc>
          <w:tcPr>
            <w:tcW w:w="5616" w:type="dxa"/>
            <w:tcBorders>
              <w:top w:val="nil"/>
              <w:left w:val="single" w:sz="4" w:space="0" w:color="auto"/>
              <w:bottom w:val="single" w:sz="4" w:space="0" w:color="auto"/>
              <w:right w:val="single" w:sz="4" w:space="0" w:color="auto"/>
            </w:tcBorders>
            <w:noWrap/>
            <w:vAlign w:val="bottom"/>
          </w:tcPr>
          <w:p w:rsidR="003B759C" w:rsidRPr="00B138F3" w:rsidRDefault="003B759C" w:rsidP="005D09E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B759C" w:rsidRPr="00B138F3" w:rsidRDefault="003B759C" w:rsidP="005D09EE">
            <w:pPr>
              <w:widowControl w:val="0"/>
              <w:spacing w:after="160"/>
              <w:rPr>
                <w:rFonts w:ascii="GHEA Grapalat" w:hAnsi="GHEA Grapalat" w:cs="Sylfaen"/>
              </w:rPr>
            </w:pPr>
          </w:p>
          <w:p w:rsidR="003B759C" w:rsidRPr="00B138F3" w:rsidRDefault="003B759C" w:rsidP="005D09E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B759C" w:rsidRPr="00B138F3" w:rsidRDefault="003B759C" w:rsidP="005D09E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B759C" w:rsidRPr="00B138F3" w:rsidRDefault="003B759C" w:rsidP="005D09EE">
            <w:pPr>
              <w:widowControl w:val="0"/>
              <w:spacing w:after="160"/>
              <w:rPr>
                <w:rFonts w:ascii="GHEA Grapalat" w:hAnsi="GHEA Grapalat"/>
              </w:rPr>
            </w:pPr>
          </w:p>
          <w:p w:rsidR="003B759C" w:rsidRPr="00B138F3" w:rsidRDefault="003B759C" w:rsidP="005D09EE">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3B759C" w:rsidRPr="00B138F3" w:rsidRDefault="003B759C" w:rsidP="003B759C">
      <w:pPr>
        <w:widowControl w:val="0"/>
        <w:spacing w:after="160"/>
        <w:jc w:val="center"/>
        <w:rPr>
          <w:rFonts w:ascii="GHEA Grapalat" w:hAnsi="GHEA Grapalat" w:cs="Sylfaen"/>
        </w:rPr>
      </w:pPr>
    </w:p>
    <w:p w:rsidR="003B759C" w:rsidRPr="00E752B6" w:rsidRDefault="003B759C" w:rsidP="003B759C">
      <w:pPr>
        <w:rPr>
          <w:rFonts w:ascii="GHEA Grapalat" w:hAnsi="GHEA Grapalat" w:cs="Sylfaen"/>
        </w:rPr>
      </w:pPr>
    </w:p>
    <w:p w:rsidR="003B759C" w:rsidRDefault="003B759C" w:rsidP="003B759C">
      <w:pPr>
        <w:rPr>
          <w:rFonts w:ascii="GHEA Grapalat" w:hAnsi="GHEA Grapalat" w:cs="Sylfaen"/>
          <w:lang w:val="hy-AM"/>
        </w:rPr>
      </w:pPr>
    </w:p>
    <w:p w:rsidR="003B759C" w:rsidRDefault="003B759C" w:rsidP="003B759C">
      <w:pPr>
        <w:rPr>
          <w:rFonts w:ascii="GHEA Grapalat" w:hAnsi="GHEA Grapalat" w:cs="Sylfaen"/>
          <w:lang w:val="hy-AM"/>
        </w:rPr>
      </w:pPr>
    </w:p>
    <w:p w:rsidR="003B759C" w:rsidRDefault="003B759C" w:rsidP="003B759C">
      <w:pPr>
        <w:rPr>
          <w:rFonts w:ascii="GHEA Grapalat" w:hAnsi="GHEA Grapalat" w:cs="Sylfaen"/>
          <w:lang w:val="hy-AM"/>
        </w:rPr>
      </w:pPr>
    </w:p>
    <w:p w:rsidR="003B759C" w:rsidRDefault="003B759C" w:rsidP="003B759C">
      <w:pPr>
        <w:rPr>
          <w:rFonts w:ascii="GHEA Grapalat" w:hAnsi="GHEA Grapalat" w:cs="Sylfaen"/>
          <w:lang w:val="hy-AM"/>
        </w:rPr>
      </w:pPr>
    </w:p>
    <w:p w:rsidR="003B759C" w:rsidRDefault="003B759C" w:rsidP="003B759C">
      <w:pPr>
        <w:rPr>
          <w:rFonts w:ascii="GHEA Grapalat" w:hAnsi="GHEA Grapalat" w:cs="Sylfaen"/>
          <w:lang w:val="hy-AM"/>
        </w:rPr>
      </w:pPr>
    </w:p>
    <w:p w:rsidR="003B759C" w:rsidRDefault="003B759C" w:rsidP="003B759C">
      <w:pPr>
        <w:rPr>
          <w:rFonts w:ascii="GHEA Grapalat" w:hAnsi="GHEA Grapalat" w:cs="Sylfaen"/>
          <w:lang w:val="hy-AM"/>
        </w:rPr>
      </w:pPr>
    </w:p>
    <w:p w:rsidR="003B759C" w:rsidRDefault="003B759C" w:rsidP="003B759C">
      <w:pPr>
        <w:rPr>
          <w:rFonts w:ascii="GHEA Grapalat" w:hAnsi="GHEA Grapalat" w:cs="Sylfaen"/>
          <w:lang w:val="hy-AM"/>
        </w:rPr>
      </w:pPr>
    </w:p>
    <w:p w:rsidR="003B759C" w:rsidRDefault="003B759C" w:rsidP="003B759C">
      <w:pPr>
        <w:rPr>
          <w:rFonts w:ascii="GHEA Grapalat" w:hAnsi="GHEA Grapalat" w:cs="Sylfaen"/>
          <w:lang w:val="hy-AM"/>
        </w:rPr>
      </w:pPr>
    </w:p>
    <w:p w:rsidR="003B759C" w:rsidRDefault="003B759C" w:rsidP="003B759C">
      <w:pPr>
        <w:rPr>
          <w:rFonts w:ascii="GHEA Grapalat" w:hAnsi="GHEA Grapalat" w:cs="Sylfaen"/>
          <w:lang w:val="hy-AM"/>
        </w:rPr>
      </w:pPr>
    </w:p>
    <w:p w:rsidR="003B759C" w:rsidRDefault="003B759C" w:rsidP="003B759C">
      <w:pPr>
        <w:rPr>
          <w:rFonts w:ascii="GHEA Grapalat" w:hAnsi="GHEA Grapalat" w:cs="Sylfaen"/>
          <w:lang w:val="hy-AM"/>
        </w:rPr>
      </w:pPr>
    </w:p>
    <w:p w:rsidR="003B759C" w:rsidRPr="00B138F3" w:rsidRDefault="003B759C" w:rsidP="003B759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B759C" w:rsidRPr="00B138F3" w:rsidRDefault="003B759C" w:rsidP="003B759C">
      <w:pPr>
        <w:rPr>
          <w:rFonts w:ascii="GHEA Grapalat" w:hAnsi="GHEA Grapalat" w:cs="Sylfaen"/>
        </w:rPr>
      </w:pPr>
      <w:r w:rsidRPr="00B138F3">
        <w:rPr>
          <w:rFonts w:ascii="GHEA Grapalat" w:hAnsi="GHEA Grapalat" w:cs="Sylfaen"/>
        </w:rPr>
        <w:br w:type="page"/>
      </w:r>
    </w:p>
    <w:p w:rsidR="003B759C" w:rsidRPr="00B138F3" w:rsidRDefault="003B759C" w:rsidP="003B759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B759C" w:rsidRPr="00B138F3" w:rsidTr="005D09E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3B759C" w:rsidRPr="00B138F3" w:rsidRDefault="003B759C" w:rsidP="005D09E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3B759C" w:rsidRPr="00B138F3" w:rsidTr="005D09E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Del="0010680B"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3B759C" w:rsidRPr="00B138F3" w:rsidRDefault="003B759C" w:rsidP="005D09E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3B759C" w:rsidRPr="00B138F3" w:rsidRDefault="003B759C" w:rsidP="005D09E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w:t>
            </w:r>
            <w:r w:rsidRPr="00B138F3">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
        </w:tc>
      </w:tr>
      <w:tr w:rsidR="003B759C" w:rsidRPr="00B138F3" w:rsidTr="005D09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B759C" w:rsidRPr="00B138F3" w:rsidRDefault="003B759C" w:rsidP="005D09E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B759C" w:rsidRPr="00B138F3" w:rsidRDefault="003B759C" w:rsidP="005D09EE">
            <w:pPr>
              <w:widowControl w:val="0"/>
              <w:spacing w:after="120"/>
              <w:jc w:val="center"/>
              <w:rPr>
                <w:rFonts w:ascii="GHEA Grapalat" w:hAnsi="GHEA Grapalat"/>
                <w:sz w:val="18"/>
                <w:szCs w:val="18"/>
              </w:rPr>
            </w:pPr>
          </w:p>
        </w:tc>
      </w:tr>
    </w:tbl>
    <w:p w:rsidR="003B759C" w:rsidRDefault="003B759C" w:rsidP="00BB28C8">
      <w:pPr>
        <w:pStyle w:val="31"/>
        <w:widowControl w:val="0"/>
        <w:spacing w:after="160"/>
        <w:jc w:val="right"/>
        <w:rPr>
          <w:rFonts w:ascii="GHEA Grapalat" w:hAnsi="GHEA Grapalat"/>
          <w:b/>
          <w:sz w:val="24"/>
          <w:szCs w:val="24"/>
        </w:rPr>
      </w:pPr>
    </w:p>
    <w:p w:rsidR="003B759C" w:rsidRDefault="003B759C">
      <w:pPr>
        <w:rPr>
          <w:rFonts w:ascii="GHEA Grapalat" w:hAnsi="GHEA Grapalat"/>
          <w:b/>
        </w:rPr>
      </w:pPr>
      <w:r>
        <w:rPr>
          <w:rFonts w:ascii="GHEA Grapalat" w:hAnsi="GHEA Grapalat"/>
          <w:b/>
        </w:rPr>
        <w:br w:type="page"/>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13"/>
        <w:t>25</w:t>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D70084">
        <w:rPr>
          <w:rFonts w:ascii="GHEA Grapalat" w:hAnsi="GHEA Grapalat"/>
          <w:b/>
          <w:sz w:val="24"/>
          <w:szCs w:val="24"/>
        </w:rPr>
        <w:t>запрос</w:t>
      </w:r>
      <w:r w:rsidR="00E9641E">
        <w:rPr>
          <w:rFonts w:ascii="GHEA Grapalat" w:hAnsi="GHEA Grapalat"/>
          <w:b/>
          <w:sz w:val="24"/>
          <w:szCs w:val="24"/>
        </w:rPr>
        <w:t xml:space="preserve">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proofErr w:type="spellStart"/>
      <w:r w:rsidR="005D09EE">
        <w:rPr>
          <w:rFonts w:ascii="GHEA Grapalat" w:hAnsi="GHEA Grapalat"/>
          <w:b/>
          <w:sz w:val="24"/>
          <w:szCs w:val="24"/>
        </w:rPr>
        <w:t>GH</w:t>
      </w:r>
      <w:r w:rsidRPr="009F3DC7">
        <w:rPr>
          <w:rFonts w:ascii="GHEA Grapalat" w:hAnsi="GHEA Grapalat"/>
          <w:b/>
          <w:sz w:val="24"/>
          <w:szCs w:val="24"/>
        </w:rPr>
        <w:t>AShDzB</w:t>
      </w:r>
      <w:proofErr w:type="spellEnd"/>
      <w:r w:rsidRPr="009F3DC7">
        <w:rPr>
          <w:rFonts w:ascii="GHEA Grapalat" w:hAnsi="GHEA Grapalat"/>
          <w:b/>
          <w:sz w:val="24"/>
          <w:szCs w:val="24"/>
        </w:rPr>
        <w:t>---/---</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proofErr w:type="gramStart"/>
            <w:r w:rsidRPr="009F3DC7">
              <w:rPr>
                <w:rFonts w:ascii="GHEA Grapalat" w:hAnsi="GHEA Grapalat"/>
              </w:rPr>
              <w:t>г</w:t>
            </w:r>
            <w:proofErr w:type="gramEnd"/>
            <w:r w:rsidRPr="009F3DC7">
              <w:rPr>
                <w:rFonts w:ascii="GHEA Grapalat" w:hAnsi="GHEA Grapalat"/>
              </w:rPr>
              <w:t xml:space="preserve">.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proofErr w:type="gramStart"/>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roofErr w:type="gramEnd"/>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 xml:space="preserve">Подрядчик обязуется в установленном настоящим Договором </w:t>
      </w:r>
      <w:proofErr w:type="spellStart"/>
      <w:r w:rsidRPr="000A3450">
        <w:rPr>
          <w:rFonts w:ascii="GHEA Grapalat" w:hAnsi="GHEA Grapalat"/>
        </w:rPr>
        <w:t>порядке</w:t>
      </w:r>
      <w:proofErr w:type="gramStart"/>
      <w:r w:rsidRPr="000A3450">
        <w:rPr>
          <w:rFonts w:ascii="GHEA Grapalat" w:hAnsi="GHEA Grapalat"/>
        </w:rPr>
        <w:t>,п</w:t>
      </w:r>
      <w:proofErr w:type="gramEnd"/>
      <w:r w:rsidRPr="000A3450">
        <w:rPr>
          <w:rFonts w:ascii="GHEA Grapalat" w:hAnsi="GHEA Grapalat"/>
        </w:rPr>
        <w:t>редусмотренных</w:t>
      </w:r>
      <w:proofErr w:type="spellEnd"/>
      <w:r w:rsidRPr="000A3450">
        <w:rPr>
          <w:rFonts w:ascii="GHEA Grapalat" w:hAnsi="GHEA Grapalat"/>
        </w:rPr>
        <w:t xml:space="preserve">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w:t>
      </w:r>
      <w:proofErr w:type="gramStart"/>
      <w:r w:rsidR="00104071" w:rsidRPr="00BD3389">
        <w:rPr>
          <w:rFonts w:ascii="GHEA Grapalat" w:hAnsi="GHEA Grapalat"/>
        </w:rPr>
        <w:t>ю-</w:t>
      </w:r>
      <w:proofErr w:type="gramEnd"/>
      <w:r w:rsidR="00104071" w:rsidRPr="00BD3389">
        <w:rPr>
          <w:rFonts w:ascii="Courier New" w:hAnsi="Courier New" w:cs="Courier New"/>
        </w:rPr>
        <w:t> </w:t>
      </w:r>
      <w:proofErr w:type="spellStart"/>
      <w:r w:rsidR="00104071" w:rsidRPr="00BD3389">
        <w:rPr>
          <w:rFonts w:ascii="GHEA Grapalat" w:hAnsi="GHEA Grapalat"/>
        </w:rPr>
        <w:t>сметой</w:t>
      </w:r>
      <w:r w:rsidRPr="009F3DC7">
        <w:rPr>
          <w:rFonts w:ascii="GHEA Grapalat" w:hAnsi="GHEA Grapalat"/>
        </w:rPr>
        <w:t>работы</w:t>
      </w:r>
      <w:proofErr w:type="spellEnd"/>
      <w:r w:rsidRPr="009F3DC7">
        <w:rPr>
          <w:rFonts w:ascii="GHEA Grapalat" w:hAnsi="GHEA Grapalat"/>
        </w:rPr>
        <w:t>.</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lastRenderedPageBreak/>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 xml:space="preserve">договора в </w:t>
      </w:r>
      <w:proofErr w:type="gramStart"/>
      <w:r w:rsidRPr="000A3450">
        <w:rPr>
          <w:rFonts w:ascii="GHEA Grapalat" w:hAnsi="GHEA Grapalat"/>
          <w:spacing w:val="6"/>
        </w:rPr>
        <w:t>силу</w:t>
      </w:r>
      <w:proofErr w:type="gramEnd"/>
      <w:r w:rsidRPr="000A3450">
        <w:rPr>
          <w:rFonts w:ascii="GHEA Grapalat" w:hAnsi="GHEA Grapalat"/>
          <w:spacing w:val="6"/>
        </w:rPr>
        <w:t xml:space="preserve">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w:t>
      </w:r>
      <w:r w:rsidRPr="009F3DC7">
        <w:rPr>
          <w:rFonts w:ascii="GHEA Grapalat" w:hAnsi="GHEA Grapalat"/>
        </w:rPr>
        <w:lastRenderedPageBreak/>
        <w:t xml:space="preserve">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w:t>
      </w:r>
      <w:r w:rsidRPr="009F3DC7">
        <w:rPr>
          <w:rFonts w:ascii="GHEA Grapalat" w:hAnsi="GHEA Grapalat"/>
        </w:rPr>
        <w:lastRenderedPageBreak/>
        <w:t xml:space="preserve">условиями, провести </w:t>
      </w:r>
      <w:proofErr w:type="spellStart"/>
      <w:r w:rsidRPr="009F3DC7">
        <w:rPr>
          <w:rFonts w:ascii="GHEA Grapalat" w:hAnsi="GHEA Grapalat"/>
        </w:rPr>
        <w:t>индивидуальн</w:t>
      </w:r>
      <w:proofErr w:type="gramStart"/>
      <w:r w:rsidRPr="009F3DC7">
        <w:rPr>
          <w:rFonts w:ascii="GHEA Grapalat" w:hAnsi="GHEA Grapalat"/>
        </w:rPr>
        <w:t>oe</w:t>
      </w:r>
      <w:proofErr w:type="spellEnd"/>
      <w:proofErr w:type="gramEnd"/>
      <w:r w:rsidRPr="009F3DC7">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w:t>
      </w:r>
      <w:proofErr w:type="gramStart"/>
      <w:r w:rsidRPr="009F3DC7">
        <w:rPr>
          <w:rFonts w:ascii="GHEA Grapalat" w:hAnsi="GHEA Grapalat"/>
        </w:rPr>
        <w:t>в</w:t>
      </w:r>
      <w:proofErr w:type="gramEnd"/>
      <w:r w:rsidRPr="009F3DC7">
        <w:rPr>
          <w:rFonts w:ascii="GHEA Grapalat" w:hAnsi="GHEA Grapalat"/>
        </w:rPr>
        <w:t xml:space="preserve"> --------- </w:t>
      </w:r>
      <w:proofErr w:type="gramStart"/>
      <w:r w:rsidRPr="009F3DC7">
        <w:rPr>
          <w:rFonts w:ascii="GHEA Grapalat" w:hAnsi="GHEA Grapalat"/>
        </w:rPr>
        <w:t>дней</w:t>
      </w:r>
      <w:proofErr w:type="gramEnd"/>
      <w:r w:rsidRPr="009F3DC7">
        <w:rPr>
          <w:rFonts w:ascii="GHEA Grapalat" w:hAnsi="GHEA Grapalat"/>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af6"/>
          <w:rFonts w:ascii="GHEA Grapalat" w:hAnsi="GHEA Grapalat"/>
        </w:rPr>
        <w:footnoteReference w:customMarkFollows="1" w:id="14"/>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 xml:space="preserve">Минимальные требования, предъявляемые к гарантийным срокам объекта подряда, к его отдельным частям (конструкциям и т.д.) и </w:t>
      </w:r>
      <w:r w:rsidRPr="0010519D">
        <w:rPr>
          <w:rFonts w:ascii="GHEA Grapalat" w:hAnsi="GHEA Grapalat"/>
        </w:rPr>
        <w:lastRenderedPageBreak/>
        <w:t>использованным материалам,</w:t>
      </w:r>
      <w:r w:rsidR="00EA6DF8" w:rsidRPr="0010519D">
        <w:rPr>
          <w:rFonts w:ascii="GHEA Grapalat" w:hAnsi="GHEA Grapalat"/>
        </w:rPr>
        <w:t xml:space="preserve"> и (или) </w:t>
      </w:r>
      <w:proofErr w:type="spellStart"/>
      <w:r w:rsidR="00EA6DF8" w:rsidRPr="0010519D">
        <w:rPr>
          <w:rFonts w:ascii="GHEA Grapalat" w:hAnsi="GHEA Grapalat"/>
        </w:rPr>
        <w:t>к</w:t>
      </w:r>
      <w:r w:rsidR="00165A51" w:rsidRPr="0010519D">
        <w:rPr>
          <w:rFonts w:ascii="GHEA Grapalat" w:hAnsi="GHEA Grapalat"/>
        </w:rPr>
        <w:t>приборам</w:t>
      </w:r>
      <w:proofErr w:type="spellEnd"/>
      <w:r w:rsidR="00165A51" w:rsidRPr="0010519D">
        <w:rPr>
          <w:rFonts w:ascii="GHEA Grapalat" w:hAnsi="GHEA Grapalat"/>
        </w:rPr>
        <w:t xml:space="preserve"> </w:t>
      </w:r>
      <w:r w:rsidR="00FA2CF4" w:rsidRPr="0010519D">
        <w:rPr>
          <w:rFonts w:ascii="GHEA Grapalat" w:hAnsi="GHEA Grapalat"/>
        </w:rPr>
        <w:t>и</w:t>
      </w:r>
      <w:r w:rsidR="00165A51" w:rsidRPr="0010519D">
        <w:rPr>
          <w:rFonts w:ascii="GHEA Grapalat" w:hAnsi="GHEA Grapalat"/>
        </w:rPr>
        <w:t xml:space="preserve"> оборудованию</w:t>
      </w:r>
      <w:r w:rsidRPr="0010519D">
        <w:rPr>
          <w:rFonts w:ascii="GHEA Grapalat" w:hAnsi="GHEA Grapalat"/>
        </w:rPr>
        <w:t xml:space="preserve"> представлены в приложении</w:t>
      </w:r>
      <w:proofErr w:type="gramStart"/>
      <w:r w:rsidRPr="0010519D">
        <w:rPr>
          <w:rFonts w:ascii="GHEA Grapalat" w:hAnsi="GHEA Grapalat"/>
        </w:rPr>
        <w:t xml:space="preserve"> № —- </w:t>
      </w:r>
      <w:proofErr w:type="gramEnd"/>
      <w:r w:rsidRPr="0010519D">
        <w:rPr>
          <w:rFonts w:ascii="GHEA Grapalat" w:hAnsi="GHEA Grapalat"/>
        </w:rPr>
        <w:t>к договору</w:t>
      </w:r>
      <w:r w:rsidR="00C86F9C">
        <w:rPr>
          <w:rStyle w:val="af6"/>
          <w:rFonts w:ascii="GHEA Grapalat" w:hAnsi="GHEA Grapalat"/>
        </w:rPr>
        <w:footnoteReference w:customMarkFollows="1" w:id="15"/>
        <w:t>27</w:t>
      </w:r>
      <w:r w:rsidRPr="0010519D">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_____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w:t>
      </w:r>
      <w:r>
        <w:rPr>
          <w:rFonts w:ascii="GHEA Grapalat" w:hAnsi="GHEA Grapalat"/>
        </w:rPr>
        <w:lastRenderedPageBreak/>
        <w:t>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proofErr w:type="gramStart"/>
      <w:r w:rsidR="0032067F" w:rsidRPr="007667CA">
        <w:rPr>
          <w:rFonts w:ascii="GHEA Grapalat" w:hAnsi="GHEA Grapalat"/>
        </w:rPr>
        <w:t xml:space="preserve"> В</w:t>
      </w:r>
      <w:proofErr w:type="gramEnd"/>
      <w:r w:rsidR="0032067F" w:rsidRPr="007667CA">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proofErr w:type="gramStart"/>
      <w:r>
        <w:rPr>
          <w:rFonts w:ascii="GHEA Grapalat" w:hAnsi="GHEA Grapalat"/>
          <w:sz w:val="24"/>
          <w:szCs w:val="24"/>
        </w:rPr>
        <w:lastRenderedPageBreak/>
        <w:t>б</w:t>
      </w:r>
      <w:proofErr w:type="gramEnd"/>
      <w:r>
        <w:rPr>
          <w:rFonts w:ascii="GHEA Grapalat" w:hAnsi="GHEA Grapalat"/>
          <w:sz w:val="24"/>
          <w:szCs w:val="24"/>
        </w:rPr>
        <w:t>.</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Pr>
          <w:rFonts w:ascii="GHEA Grapalat" w:hAnsi="GHEA Grapalat"/>
          <w:sz w:val="24"/>
          <w:szCs w:val="24"/>
        </w:rPr>
        <w:t>суммы</w:t>
      </w:r>
      <w:proofErr w:type="gramEnd"/>
      <w:r>
        <w:rPr>
          <w:rFonts w:ascii="GHEA Grapalat" w:hAnsi="GHEA Grapalat"/>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w:t>
      </w:r>
      <w:proofErr w:type="gramStart"/>
      <w:r w:rsidRPr="00A542E3">
        <w:rPr>
          <w:rFonts w:ascii="GHEA Grapalat" w:hAnsi="GHEA Grapalat"/>
        </w:rPr>
        <w:t xml:space="preserve"> (</w:t>
      </w:r>
      <w:r w:rsidRPr="00D5595C">
        <w:rPr>
          <w:rFonts w:ascii="GHEA Grapalat" w:hAnsi="GHEA Grapalat"/>
        </w:rPr>
        <w:t>__________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w:t>
      </w:r>
      <w:proofErr w:type="gramStart"/>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w:t>
      </w:r>
      <w:proofErr w:type="spellStart"/>
      <w:r w:rsidRPr="00A542E3">
        <w:rPr>
          <w:rFonts w:ascii="GHEA Grapalat" w:hAnsi="GHEA Grapalat"/>
        </w:rPr>
        <w:t>n</w:t>
      </w:r>
      <w:proofErr w:type="spellEnd"/>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w:t>
      </w:r>
      <w:proofErr w:type="gramStart"/>
      <w:r w:rsidRPr="00A542E3">
        <w:rPr>
          <w:rFonts w:ascii="GHEA Grapalat" w:hAnsi="GHEA Grapalat"/>
        </w:rPr>
        <w:t xml:space="preserve">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составляют НДС</w:t>
      </w:r>
      <w:r w:rsidR="00F445EC">
        <w:rPr>
          <w:rStyle w:val="af6"/>
          <w:rFonts w:ascii="GHEA Grapalat" w:hAnsi="GHEA Grapalat"/>
        </w:rPr>
        <w:footnoteReference w:customMarkFollows="1" w:id="16"/>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Заказчик перечисляет сумму в размере до</w:t>
      </w:r>
      <w:proofErr w:type="gramStart"/>
      <w:r w:rsidRPr="00A542E3">
        <w:rPr>
          <w:rFonts w:ascii="GHEA Grapalat" w:hAnsi="GHEA Grapalat"/>
          <w:spacing w:val="-6"/>
        </w:rPr>
        <w:t xml:space="preserve">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proofErr w:type="spellStart"/>
      <w:proofErr w:type="gramEnd"/>
      <w:r w:rsidRPr="00297B73">
        <w:rPr>
          <w:rFonts w:ascii="GHEA Grapalat" w:hAnsi="GHEA Grapalat"/>
          <w:spacing w:val="-6"/>
        </w:rPr>
        <w:t>драмов</w:t>
      </w:r>
      <w:proofErr w:type="spellEnd"/>
      <w:r w:rsidRPr="00297B73">
        <w:rPr>
          <w:rFonts w:ascii="GHEA Grapalat" w:hAnsi="GHEA Grapalat"/>
          <w:spacing w:val="-6"/>
        </w:rPr>
        <w:t xml:space="preserve"> РА от цены договора на банковский счет Подрядчика в качестве предоплаты.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DD157D">
        <w:rPr>
          <w:rStyle w:val="af6"/>
          <w:rFonts w:ascii="GHEA Grapalat" w:hAnsi="GHEA Grapalat"/>
        </w:rPr>
        <w:footnoteReference w:customMarkFollows="1" w:id="17"/>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 xml:space="preserve">Цена работы стабильна, и Подрядчик не вправе требовать </w:t>
      </w:r>
      <w:r w:rsidRPr="009F3DC7">
        <w:rPr>
          <w:rFonts w:ascii="GHEA Grapalat" w:hAnsi="GHEA Grapalat"/>
        </w:rPr>
        <w:lastRenderedPageBreak/>
        <w:t>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Pr="009F3DC7">
        <w:rPr>
          <w:rFonts w:ascii="GHEA Grapalat" w:hAnsi="GHEA Grapalat"/>
        </w:rPr>
        <w:t>дств пр</w:t>
      </w:r>
      <w:proofErr w:type="gramEnd"/>
      <w:r w:rsidRPr="009F3DC7">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proofErr w:type="gramStart"/>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18"/>
        <w:t>30</w:t>
      </w:r>
      <w:r w:rsidRPr="009F3DC7">
        <w:rPr>
          <w:rFonts w:ascii="GHEA Grapalat" w:hAnsi="GHEA Grapalat"/>
        </w:rPr>
        <w:t>.</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w:t>
      </w:r>
      <w:proofErr w:type="gramEnd"/>
      <w:r w:rsidRPr="00DF13E4">
        <w:rPr>
          <w:rFonts w:ascii="GHEA Grapalat" w:hAnsi="GHEA Grapalat"/>
        </w:rPr>
        <w:t xml:space="preserve">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Pr>
          <w:rStyle w:val="af6"/>
          <w:rFonts w:ascii="GHEA Grapalat" w:hAnsi="GHEA Grapalat"/>
        </w:rPr>
        <w:footnoteReference w:customMarkFollows="1" w:id="19"/>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w:t>
      </w:r>
      <w:proofErr w:type="spellStart"/>
      <w:r w:rsidRPr="00862ABD">
        <w:rPr>
          <w:rFonts w:ascii="GHEA Grapalat" w:hAnsi="GHEA Grapalat"/>
          <w:spacing w:val="-4"/>
        </w:rPr>
        <w:t>порядке</w:t>
      </w:r>
      <w:r w:rsidR="002A7783" w:rsidRPr="00862ABD">
        <w:rPr>
          <w:rFonts w:ascii="GHEA Grapalat" w:hAnsi="GHEA Grapalat"/>
          <w:spacing w:val="-4"/>
        </w:rPr>
        <w:t>расторг</w:t>
      </w:r>
      <w:r w:rsidR="002A7783">
        <w:rPr>
          <w:rFonts w:ascii="GHEA Grapalat" w:hAnsi="GHEA Grapalat"/>
          <w:spacing w:val="-4"/>
        </w:rPr>
        <w:t>ает</w:t>
      </w:r>
      <w:proofErr w:type="spellEnd"/>
      <w:r w:rsidR="002A7783" w:rsidRPr="00862ABD">
        <w:rPr>
          <w:rFonts w:ascii="GHEA Grapalat" w:hAnsi="GHEA Grapalat"/>
          <w:spacing w:val="-4"/>
        </w:rPr>
        <w:t xml:space="preserve"> договор</w:t>
      </w:r>
      <w:r w:rsidRPr="00862ABD">
        <w:rPr>
          <w:rFonts w:ascii="GHEA Grapalat" w:hAnsi="GHEA Grapalat"/>
          <w:spacing w:val="-4"/>
        </w:rPr>
        <w:t>, если выявленные</w:t>
      </w:r>
      <w:proofErr w:type="gramEnd"/>
      <w:r w:rsidRPr="00862ABD">
        <w:rPr>
          <w:rFonts w:ascii="GHEA Grapalat" w:hAnsi="GHEA Grapalat"/>
          <w:spacing w:val="-4"/>
        </w:rPr>
        <w:t xml:space="preserve"> </w:t>
      </w:r>
      <w:r w:rsidRPr="00862ABD">
        <w:rPr>
          <w:rFonts w:ascii="GHEA Grapalat" w:hAnsi="GHEA Grapalat"/>
          <w:spacing w:val="-4"/>
        </w:rPr>
        <w:lastRenderedPageBreak/>
        <w:t xml:space="preserve">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62ABD">
        <w:rPr>
          <w:rFonts w:ascii="GHEA Grapalat" w:hAnsi="GHEA Grapalat"/>
          <w:spacing w:val="-4"/>
        </w:rPr>
        <w:t>был</w:t>
      </w:r>
      <w:proofErr w:type="gramEnd"/>
      <w:r w:rsidRPr="00862ABD">
        <w:rPr>
          <w:rFonts w:ascii="GHEA Grapalat" w:hAnsi="GHEA Grapalat"/>
          <w:spacing w:val="-4"/>
        </w:rPr>
        <w:t xml:space="preserve">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20"/>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w:t>
      </w:r>
      <w:r w:rsidRPr="009F3DC7">
        <w:rPr>
          <w:rFonts w:ascii="GHEA Grapalat" w:hAnsi="GHEA Grapalat"/>
        </w:rPr>
        <w:lastRenderedPageBreak/>
        <w:t>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21"/>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proofErr w:type="gramStart"/>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При этом в установленном настоящим пунктом случае срок выполнения работы может быть продлен</w:t>
      </w:r>
      <w:proofErr w:type="gramEnd"/>
      <w:r w:rsidRPr="009F3DC7">
        <w:rPr>
          <w:rFonts w:ascii="GHEA Grapalat" w:hAnsi="GHEA Grapalat"/>
        </w:rPr>
        <w:t xml:space="preserve">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w:t>
      </w:r>
      <w:r w:rsidRPr="009F3DC7">
        <w:rPr>
          <w:rFonts w:ascii="GHEA Grapalat" w:hAnsi="GHEA Grapalat"/>
        </w:rPr>
        <w:lastRenderedPageBreak/>
        <w:t>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t>
      </w:r>
      <w:proofErr w:type="spellStart"/>
      <w:r w:rsidRPr="00862ABD">
        <w:rPr>
          <w:rFonts w:ascii="GHEA Grapalat" w:hAnsi="GHEA Grapalat"/>
          <w:spacing w:val="-4"/>
        </w:rPr>
        <w:t>www.procurement.am</w:t>
      </w:r>
      <w:proofErr w:type="spellEnd"/>
      <w:r w:rsidRPr="00862ABD">
        <w:rPr>
          <w:rFonts w:ascii="GHEA Grapalat" w:hAnsi="GHEA Grapalat"/>
          <w:spacing w:val="-4"/>
        </w:rPr>
        <w:t xml:space="preserve">, с указанием даты опубликования. Подрядчик считается надлежащим </w:t>
      </w:r>
      <w:proofErr w:type="gramStart"/>
      <w:r w:rsidRPr="00862ABD">
        <w:rPr>
          <w:rFonts w:ascii="GHEA Grapalat" w:hAnsi="GHEA Grapalat"/>
          <w:spacing w:val="-4"/>
        </w:rPr>
        <w:t>образом</w:t>
      </w:r>
      <w:proofErr w:type="gramEnd"/>
      <w:r w:rsidRPr="00862ABD">
        <w:rPr>
          <w:rFonts w:ascii="GHEA Grapalat" w:hAnsi="GHEA Grapalat"/>
          <w:spacing w:val="-4"/>
        </w:rPr>
        <w:t xml:space="preserve">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Pr="009F3DC7">
        <w:rPr>
          <w:rFonts w:ascii="GHEA Grapalat" w:hAnsi="GHEA Grapalat"/>
        </w:rPr>
        <w:t>заключен</w:t>
      </w:r>
      <w:proofErr w:type="gramStart"/>
      <w:r w:rsidRPr="009F3DC7">
        <w:rPr>
          <w:rFonts w:ascii="GHEA Grapalat" w:hAnsi="GHEA Grapalat"/>
        </w:rPr>
        <w:t>o</w:t>
      </w:r>
      <w:proofErr w:type="spellEnd"/>
      <w:proofErr w:type="gramEnd"/>
      <w:r w:rsidRPr="009F3DC7">
        <w:rPr>
          <w:rFonts w:ascii="GHEA Grapalat" w:hAnsi="GHEA Grapalat"/>
        </w:rPr>
        <w:t xml:space="preserve">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w:t>
      </w:r>
      <w:proofErr w:type="spellStart"/>
      <w:r w:rsidRPr="009F3DC7">
        <w:rPr>
          <w:rFonts w:ascii="GHEA Grapalat" w:hAnsi="GHEA Grapalat"/>
        </w:rPr>
        <w:t>обеспечени</w:t>
      </w:r>
      <w:r w:rsidR="00F005EE">
        <w:rPr>
          <w:rFonts w:ascii="GHEA Grapalat" w:hAnsi="GHEA Grapalat"/>
        </w:rPr>
        <w:t>яквалификации</w:t>
      </w:r>
      <w:proofErr w:type="spellEnd"/>
      <w:r w:rsidR="00F005EE">
        <w:rPr>
          <w:rFonts w:ascii="GHEA Grapalat" w:hAnsi="GHEA Grapalat"/>
        </w:rPr>
        <w:t xml:space="preserve">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банковской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w:t>
      </w:r>
      <w:r w:rsidRPr="009F3DC7">
        <w:rPr>
          <w:rFonts w:ascii="GHEA Grapalat" w:hAnsi="GHEA Grapalat"/>
        </w:rPr>
        <w:lastRenderedPageBreak/>
        <w:t>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w:t>
      </w:r>
      <w:proofErr w:type="gramStart"/>
      <w:r w:rsidRPr="009F3DC7">
        <w:rPr>
          <w:rFonts w:ascii="GHEA Grapalat" w:hAnsi="GHEA Grapalat"/>
        </w:rPr>
        <w:t>договора</w:t>
      </w:r>
      <w:proofErr w:type="gramEnd"/>
      <w:r w:rsidRPr="009F3DC7">
        <w:rPr>
          <w:rFonts w:ascii="GHEA Grapalat" w:hAnsi="GHEA Grapalat"/>
        </w:rPr>
        <w:t xml:space="preserve">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af6"/>
          <w:rFonts w:ascii="GHEA Grapalat" w:hAnsi="GHEA Grapalat"/>
        </w:rPr>
        <w:footnoteReference w:customMarkFollows="1" w:id="22"/>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Pr="000B2FE9"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0B2FE9">
        <w:rPr>
          <w:rFonts w:ascii="GHEA Grapalat" w:hAnsi="GHEA Grapalat"/>
          <w:b/>
        </w:rPr>
        <w:t xml:space="preserve"> </w:t>
      </w:r>
      <w:r w:rsidR="009B5ED8">
        <w:rPr>
          <w:rFonts w:ascii="GHEA Grapalat" w:hAnsi="GHEA Grapalat"/>
          <w:b/>
        </w:rPr>
        <w:t>СТРОИТЕЛЬСТВ</w:t>
      </w:r>
      <w:proofErr w:type="gramStart"/>
      <w:r w:rsidR="009B5ED8">
        <w:rPr>
          <w:rFonts w:ascii="GHEA Grapalat" w:hAnsi="GHEA Grapalat"/>
          <w:b/>
        </w:rPr>
        <w:t>A</w:t>
      </w:r>
      <w:proofErr w:type="gramEnd"/>
      <w:r w:rsidR="009B5ED8">
        <w:rPr>
          <w:rFonts w:ascii="GHEA Grapalat" w:hAnsi="GHEA Grapalat"/>
          <w:b/>
        </w:rPr>
        <w:t xml:space="preserve"> ВОДОПРОВОДА ПИТЬЕВОЙ ВОДЫ ДЛЯ НУЖД ОБЩИНЫ КАНАКЕРАВАН КОТАЙКСКОГО МАРЗА РА</w:t>
      </w:r>
      <w:r w:rsidR="00FC7DFC">
        <w:rPr>
          <w:rFonts w:ascii="GHEA Grapalat" w:hAnsi="GHEA Grapalat"/>
          <w:b/>
        </w:rPr>
        <w:t xml:space="preserve"> </w:t>
      </w:r>
      <w:r w:rsidR="000B2FE9" w:rsidRPr="000B2FE9">
        <w:rPr>
          <w:rFonts w:ascii="GHEA Grapalat" w:hAnsi="GHEA Grapalat"/>
          <w:b/>
        </w:rPr>
        <w:t xml:space="preserve"> </w:t>
      </w:r>
      <w:r w:rsidR="00E9641E">
        <w:rPr>
          <w:rFonts w:ascii="GHEA Grapalat" w:hAnsi="GHEA Grapalat"/>
          <w:b/>
        </w:rPr>
        <w:t>КАНАКЕРАВАН</w:t>
      </w:r>
      <w:r w:rsidR="000B2FE9" w:rsidRPr="000B2FE9">
        <w:rPr>
          <w:rFonts w:ascii="GHEA Grapalat" w:hAnsi="GHEA Grapalat"/>
          <w:b/>
        </w:rPr>
        <w:t>СКОГО МУНИЦИПАЛИТЕТА</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3B759C" w:rsidRDefault="00AE56F4" w:rsidP="00BB28C8">
      <w:pPr>
        <w:widowControl w:val="0"/>
        <w:spacing w:after="160" w:line="360" w:lineRule="auto"/>
        <w:ind w:firstLine="567"/>
        <w:jc w:val="center"/>
        <w:rPr>
          <w:rFonts w:ascii="Sylfaen" w:hAnsi="Sylfaen"/>
        </w:rPr>
      </w:pPr>
      <w:r w:rsidRPr="000E612D">
        <w:rPr>
          <w:rFonts w:ascii="Sylfaen" w:hAnsi="Sylfaen"/>
          <w:lang w:val="hy-AM"/>
        </w:rPr>
        <w:t>Смотрите прикрепленный файл "</w:t>
      </w:r>
      <w:r w:rsidRPr="003B759C">
        <w:rPr>
          <w:rFonts w:ascii="Sylfaen" w:hAnsi="Sylfaen"/>
        </w:rPr>
        <w:t>СМЕТА</w:t>
      </w:r>
      <w:r w:rsidRPr="000E612D">
        <w:rPr>
          <w:rFonts w:ascii="Sylfaen" w:hAnsi="Sylfaen"/>
          <w:lang w:val="hy-AM"/>
        </w:rPr>
        <w:t>"</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E66C3C" w:rsidRPr="004626C1" w:rsidRDefault="00E66C3C" w:rsidP="00E66C3C">
      <w:pPr>
        <w:widowControl w:val="0"/>
        <w:spacing w:after="160" w:line="360" w:lineRule="auto"/>
        <w:ind w:firstLine="180"/>
        <w:rPr>
          <w:rFonts w:ascii="GHEA Grapalat" w:hAnsi="GHEA Grapalat"/>
        </w:rPr>
      </w:pPr>
      <w:r w:rsidRPr="004626C1">
        <w:rPr>
          <w:rFonts w:ascii="GHEA Grapalat" w:hAnsi="GHEA Grapalat"/>
        </w:rPr>
        <w:t>Общая стои</w:t>
      </w:r>
      <w:r>
        <w:rPr>
          <w:rFonts w:ascii="GHEA Grapalat" w:hAnsi="GHEA Grapalat"/>
        </w:rPr>
        <w:t xml:space="preserve">мость составляет </w:t>
      </w:r>
      <w:r w:rsidRPr="00E66C3C">
        <w:rPr>
          <w:rFonts w:ascii="GHEA Grapalat" w:hAnsi="GHEA Grapalat"/>
        </w:rPr>
        <w:t>51128,68</w:t>
      </w:r>
      <w:r w:rsidRPr="00F21087">
        <w:rPr>
          <w:rFonts w:ascii="GHEA Grapalat" w:hAnsi="GHEA Grapalat"/>
        </w:rPr>
        <w:t xml:space="preserve"> </w:t>
      </w:r>
      <w:r>
        <w:rPr>
          <w:rFonts w:ascii="GHEA Grapalat" w:hAnsi="GHEA Grapalat"/>
        </w:rPr>
        <w:t>тысяч</w:t>
      </w:r>
      <w:r w:rsidRPr="00E66C3C">
        <w:rPr>
          <w:rFonts w:ascii="GHEA Grapalat" w:hAnsi="GHEA Grapalat"/>
        </w:rPr>
        <w:t xml:space="preserve"> </w:t>
      </w:r>
      <w:r w:rsidRPr="004626C1">
        <w:rPr>
          <w:rFonts w:ascii="GHEA Grapalat" w:hAnsi="GHEA Grapalat"/>
        </w:rPr>
        <w:t>драм</w:t>
      </w: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w:t>
      </w:r>
      <w:r w:rsidR="000B2FE9" w:rsidRPr="003B759C">
        <w:rPr>
          <w:rFonts w:ascii="GHEA Grapalat" w:hAnsi="GHEA Grapalat"/>
          <w:i/>
        </w:rPr>
        <w:t xml:space="preserve">РА </w:t>
      </w:r>
      <w:proofErr w:type="spellStart"/>
      <w:r w:rsidR="009244EB" w:rsidRPr="003B759C">
        <w:rPr>
          <w:rFonts w:ascii="GHEA Grapalat" w:hAnsi="GHEA Grapalat"/>
          <w:i/>
        </w:rPr>
        <w:t>Котайк</w:t>
      </w:r>
      <w:r w:rsidR="000B2FE9" w:rsidRPr="003B759C">
        <w:rPr>
          <w:rFonts w:ascii="GHEA Grapalat" w:hAnsi="GHEA Grapalat"/>
          <w:i/>
        </w:rPr>
        <w:t>ская</w:t>
      </w:r>
      <w:proofErr w:type="spellEnd"/>
      <w:r w:rsidR="000B2FE9" w:rsidRPr="003B759C">
        <w:rPr>
          <w:rFonts w:ascii="GHEA Grapalat" w:hAnsi="GHEA Grapalat"/>
          <w:i/>
        </w:rPr>
        <w:t xml:space="preserve"> область, с. </w:t>
      </w:r>
      <w:proofErr w:type="spellStart"/>
      <w:r w:rsidR="00E9641E" w:rsidRPr="003B759C">
        <w:rPr>
          <w:rFonts w:ascii="GHEA Grapalat" w:hAnsi="GHEA Grapalat"/>
          <w:i/>
        </w:rPr>
        <w:t>Канакераван</w:t>
      </w:r>
      <w:proofErr w:type="spellEnd"/>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3B759C"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9B5ED8">
        <w:rPr>
          <w:rFonts w:ascii="GHEA Grapalat" w:hAnsi="GHEA Grapalat"/>
          <w:b/>
        </w:rPr>
        <w:t>СТРОИТЕЛЬСТВ</w:t>
      </w:r>
      <w:proofErr w:type="gramStart"/>
      <w:r w:rsidR="009B5ED8">
        <w:rPr>
          <w:rFonts w:ascii="GHEA Grapalat" w:hAnsi="GHEA Grapalat"/>
          <w:b/>
        </w:rPr>
        <w:t>A</w:t>
      </w:r>
      <w:proofErr w:type="gramEnd"/>
      <w:r w:rsidR="009B5ED8">
        <w:rPr>
          <w:rFonts w:ascii="GHEA Grapalat" w:hAnsi="GHEA Grapalat"/>
          <w:b/>
        </w:rPr>
        <w:t xml:space="preserve"> ВОДОПРОВОДА ПИТЬЕВОЙ ВОДЫ ДЛЯ НУЖД ОБЩИНЫ КАНАКЕРАВАН КОТАЙКСКОГО МАРЗА РА</w:t>
      </w:r>
      <w:r w:rsidR="00FC7DFC">
        <w:rPr>
          <w:rFonts w:ascii="GHEA Grapalat" w:hAnsi="GHEA Grapalat"/>
          <w:b/>
        </w:rPr>
        <w:t xml:space="preserve"> </w:t>
      </w:r>
      <w:r w:rsidR="000B2FE9" w:rsidRPr="000B2FE9">
        <w:rPr>
          <w:rFonts w:ascii="GHEA Grapalat" w:hAnsi="GHEA Grapalat"/>
          <w:b/>
        </w:rPr>
        <w:t xml:space="preserve"> </w:t>
      </w:r>
      <w:r w:rsidR="00E9641E">
        <w:rPr>
          <w:rFonts w:ascii="GHEA Grapalat" w:hAnsi="GHEA Grapalat"/>
          <w:b/>
        </w:rPr>
        <w:t>КАНАКЕРАВАН</w:t>
      </w:r>
      <w:r w:rsidR="000B2FE9" w:rsidRPr="000B2FE9">
        <w:rPr>
          <w:rFonts w:ascii="GHEA Grapalat" w:hAnsi="GHEA Grapalat"/>
          <w:b/>
        </w:rPr>
        <w:t>ЙКСКОГО МУНИЦИПАЛИТЕТА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318"/>
        <w:gridCol w:w="1688"/>
      </w:tblGrid>
      <w:tr w:rsidR="00BB28C8" w:rsidRPr="009F3DC7" w:rsidTr="00415409">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xml:space="preserve">№ </w:t>
            </w:r>
            <w:proofErr w:type="spellStart"/>
            <w:proofErr w:type="gramStart"/>
            <w:r w:rsidRPr="00517562">
              <w:rPr>
                <w:rFonts w:ascii="GHEA Grapalat" w:hAnsi="GHEA Grapalat"/>
                <w:sz w:val="20"/>
                <w:szCs w:val="20"/>
              </w:rPr>
              <w:t>п</w:t>
            </w:r>
            <w:proofErr w:type="spellEnd"/>
            <w:proofErr w:type="gramEnd"/>
            <w:r w:rsidRPr="00517562">
              <w:rPr>
                <w:rFonts w:ascii="GHEA Grapalat" w:hAnsi="GHEA Grapalat"/>
                <w:sz w:val="20"/>
                <w:szCs w:val="20"/>
              </w:rPr>
              <w:t>/</w:t>
            </w:r>
            <w:proofErr w:type="spellStart"/>
            <w:r w:rsidRPr="00517562">
              <w:rPr>
                <w:rFonts w:ascii="GHEA Grapalat" w:hAnsi="GHEA Grapalat"/>
                <w:sz w:val="20"/>
                <w:szCs w:val="20"/>
              </w:rPr>
              <w:t>п</w:t>
            </w:r>
            <w:proofErr w:type="spellEnd"/>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300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3"/>
              <w:t>**</w:t>
            </w:r>
          </w:p>
        </w:tc>
      </w:tr>
      <w:tr w:rsidR="00BB28C8" w:rsidRPr="009F3DC7" w:rsidTr="00415409">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318"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688"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751B19" w:rsidRPr="009F3DC7" w:rsidTr="00415409">
        <w:trPr>
          <w:trHeight w:val="586"/>
          <w:jc w:val="center"/>
        </w:trPr>
        <w:tc>
          <w:tcPr>
            <w:tcW w:w="816" w:type="dxa"/>
            <w:vAlign w:val="center"/>
          </w:tcPr>
          <w:p w:rsidR="00751B19" w:rsidRPr="00517562" w:rsidRDefault="00751B19"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751B19" w:rsidRPr="00517562" w:rsidRDefault="008E7AA2" w:rsidP="003D2146">
            <w:pPr>
              <w:widowControl w:val="0"/>
              <w:spacing w:after="120"/>
              <w:rPr>
                <w:rFonts w:ascii="GHEA Grapalat" w:hAnsi="GHEA Grapalat"/>
                <w:sz w:val="20"/>
                <w:szCs w:val="20"/>
              </w:rPr>
            </w:pPr>
            <w:proofErr w:type="spellStart"/>
            <w:r w:rsidRPr="008E7AA2">
              <w:rPr>
                <w:rFonts w:ascii="GHEA Grapalat" w:hAnsi="GHEA Grapalat"/>
                <w:i/>
              </w:rPr>
              <w:t>Строительств</w:t>
            </w:r>
            <w:proofErr w:type="gramStart"/>
            <w:r w:rsidRPr="008E7AA2">
              <w:rPr>
                <w:rFonts w:ascii="GHEA Grapalat" w:hAnsi="GHEA Grapalat"/>
                <w:i/>
              </w:rPr>
              <w:t>a</w:t>
            </w:r>
            <w:proofErr w:type="spellEnd"/>
            <w:proofErr w:type="gramEnd"/>
            <w:r w:rsidRPr="008E7AA2">
              <w:rPr>
                <w:rFonts w:ascii="GHEA Grapalat" w:hAnsi="GHEA Grapalat"/>
                <w:i/>
              </w:rPr>
              <w:t xml:space="preserve"> водопровода питьевой воды для нужд общины </w:t>
            </w:r>
            <w:proofErr w:type="spellStart"/>
            <w:r w:rsidRPr="008E7AA2">
              <w:rPr>
                <w:rFonts w:ascii="GHEA Grapalat" w:hAnsi="GHEA Grapalat"/>
                <w:i/>
              </w:rPr>
              <w:t>Канакераван</w:t>
            </w:r>
            <w:proofErr w:type="spellEnd"/>
            <w:r w:rsidRPr="008E7AA2">
              <w:rPr>
                <w:rFonts w:ascii="GHEA Grapalat" w:hAnsi="GHEA Grapalat"/>
                <w:i/>
              </w:rPr>
              <w:t xml:space="preserve"> </w:t>
            </w:r>
            <w:proofErr w:type="spellStart"/>
            <w:r w:rsidRPr="008E7AA2">
              <w:rPr>
                <w:rFonts w:ascii="GHEA Grapalat" w:hAnsi="GHEA Grapalat"/>
                <w:i/>
              </w:rPr>
              <w:t>Котайкского</w:t>
            </w:r>
            <w:proofErr w:type="spellEnd"/>
            <w:r w:rsidRPr="008E7AA2">
              <w:rPr>
                <w:rFonts w:ascii="GHEA Grapalat" w:hAnsi="GHEA Grapalat"/>
                <w:i/>
              </w:rPr>
              <w:t xml:space="preserve"> </w:t>
            </w:r>
            <w:proofErr w:type="spellStart"/>
            <w:r w:rsidRPr="008E7AA2">
              <w:rPr>
                <w:rFonts w:ascii="GHEA Grapalat" w:hAnsi="GHEA Grapalat"/>
                <w:i/>
              </w:rPr>
              <w:t>марза</w:t>
            </w:r>
            <w:proofErr w:type="spellEnd"/>
            <w:r w:rsidRPr="008E7AA2">
              <w:rPr>
                <w:rFonts w:ascii="GHEA Grapalat" w:hAnsi="GHEA Grapalat"/>
                <w:i/>
              </w:rPr>
              <w:t xml:space="preserve"> РА</w:t>
            </w:r>
          </w:p>
        </w:tc>
        <w:tc>
          <w:tcPr>
            <w:tcW w:w="1318" w:type="dxa"/>
            <w:vAlign w:val="center"/>
          </w:tcPr>
          <w:p w:rsidR="00751B19" w:rsidRPr="003B759C" w:rsidRDefault="00751B19" w:rsidP="00415409">
            <w:pPr>
              <w:widowControl w:val="0"/>
              <w:spacing w:after="120"/>
              <w:jc w:val="center"/>
              <w:rPr>
                <w:rFonts w:ascii="GHEA Grapalat" w:hAnsi="GHEA Grapalat"/>
                <w:sz w:val="20"/>
                <w:szCs w:val="20"/>
              </w:rPr>
            </w:pPr>
            <w:r w:rsidRPr="003B759C">
              <w:rPr>
                <w:rFonts w:ascii="GHEA Grapalat" w:hAnsi="GHEA Grapalat"/>
                <w:sz w:val="20"/>
                <w:szCs w:val="20"/>
              </w:rPr>
              <w:t xml:space="preserve">В </w:t>
            </w:r>
            <w:r>
              <w:rPr>
                <w:rFonts w:ascii="GHEA Grapalat" w:hAnsi="GHEA Grapalat"/>
                <w:sz w:val="20"/>
                <w:szCs w:val="20"/>
              </w:rPr>
              <w:t>Д</w:t>
            </w:r>
            <w:r w:rsidRPr="003B759C">
              <w:rPr>
                <w:rFonts w:ascii="GHEA Grapalat" w:hAnsi="GHEA Grapalat"/>
                <w:sz w:val="20"/>
                <w:szCs w:val="20"/>
              </w:rPr>
              <w:t>ень</w:t>
            </w:r>
            <w:r w:rsidRPr="0024227D">
              <w:rPr>
                <w:rFonts w:ascii="GHEA Grapalat" w:hAnsi="GHEA Grapalat"/>
                <w:sz w:val="20"/>
                <w:szCs w:val="20"/>
              </w:rPr>
              <w:t xml:space="preserve"> вступления в силу </w:t>
            </w:r>
            <w:r w:rsidR="00415409" w:rsidRPr="003B759C">
              <w:rPr>
                <w:rFonts w:ascii="GHEA Grapalat" w:hAnsi="GHEA Grapalat"/>
                <w:sz w:val="20"/>
                <w:szCs w:val="20"/>
              </w:rPr>
              <w:t>соглашения</w:t>
            </w:r>
          </w:p>
        </w:tc>
        <w:tc>
          <w:tcPr>
            <w:tcW w:w="1688" w:type="dxa"/>
            <w:vAlign w:val="center"/>
          </w:tcPr>
          <w:p w:rsidR="00751B19" w:rsidRPr="003B759C" w:rsidRDefault="00E630EF" w:rsidP="0030635D">
            <w:pPr>
              <w:widowControl w:val="0"/>
              <w:spacing w:after="120"/>
              <w:jc w:val="center"/>
              <w:rPr>
                <w:rFonts w:ascii="GHEA Grapalat" w:hAnsi="GHEA Grapalat"/>
                <w:sz w:val="20"/>
                <w:szCs w:val="20"/>
              </w:rPr>
            </w:pPr>
            <w:proofErr w:type="gramStart"/>
            <w:r w:rsidRPr="003B759C">
              <w:rPr>
                <w:rFonts w:ascii="GHEA Grapalat" w:hAnsi="GHEA Grapalat"/>
                <w:sz w:val="20"/>
                <w:szCs w:val="20"/>
              </w:rPr>
              <w:t>Со</w:t>
            </w:r>
            <w:proofErr w:type="gramEnd"/>
            <w:r w:rsidRPr="003B759C">
              <w:rPr>
                <w:rFonts w:ascii="GHEA Grapalat" w:hAnsi="GHEA Grapalat"/>
                <w:sz w:val="20"/>
                <w:szCs w:val="20"/>
              </w:rPr>
              <w:t xml:space="preserve"> день</w:t>
            </w:r>
            <w:r w:rsidRPr="0024227D">
              <w:rPr>
                <w:rFonts w:ascii="GHEA Grapalat" w:hAnsi="GHEA Grapalat"/>
                <w:sz w:val="20"/>
                <w:szCs w:val="20"/>
              </w:rPr>
              <w:t xml:space="preserve"> вступления в силу </w:t>
            </w:r>
            <w:r w:rsidRPr="003B759C">
              <w:rPr>
                <w:rFonts w:ascii="GHEA Grapalat" w:hAnsi="GHEA Grapalat"/>
                <w:sz w:val="20"/>
                <w:szCs w:val="20"/>
              </w:rPr>
              <w:t xml:space="preserve">соглашения до </w:t>
            </w:r>
            <w:r w:rsidR="0030635D" w:rsidRPr="00F70592">
              <w:rPr>
                <w:rFonts w:ascii="GHEA Grapalat" w:hAnsi="GHEA Grapalat"/>
                <w:sz w:val="20"/>
                <w:szCs w:val="20"/>
              </w:rPr>
              <w:t>15</w:t>
            </w:r>
            <w:r w:rsidRPr="003B759C">
              <w:rPr>
                <w:rFonts w:ascii="GHEA Grapalat" w:hAnsi="GHEA Grapalat"/>
                <w:sz w:val="20"/>
                <w:szCs w:val="20"/>
              </w:rPr>
              <w:t>.11.2020г.</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4"/>
        <w:t>*</w:t>
      </w:r>
    </w:p>
    <w:p w:rsidR="00BB28C8" w:rsidRPr="009F3DC7" w:rsidRDefault="00BB28C8" w:rsidP="00BB28C8">
      <w:pPr>
        <w:widowControl w:val="0"/>
        <w:spacing w:after="160" w:line="360" w:lineRule="auto"/>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tbl>
      <w:tblPr>
        <w:tblW w:w="10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528"/>
        <w:gridCol w:w="562"/>
        <w:gridCol w:w="430"/>
        <w:gridCol w:w="8"/>
        <w:gridCol w:w="423"/>
        <w:gridCol w:w="67"/>
        <w:gridCol w:w="489"/>
        <w:gridCol w:w="436"/>
        <w:gridCol w:w="515"/>
        <w:gridCol w:w="477"/>
        <w:gridCol w:w="531"/>
        <w:gridCol w:w="481"/>
        <w:gridCol w:w="502"/>
        <w:gridCol w:w="450"/>
        <w:gridCol w:w="53"/>
        <w:gridCol w:w="424"/>
        <w:gridCol w:w="727"/>
      </w:tblGrid>
      <w:tr w:rsidR="00BB28C8" w:rsidRPr="00685FDC" w:rsidTr="009E2968">
        <w:trPr>
          <w:jc w:val="center"/>
        </w:trPr>
        <w:tc>
          <w:tcPr>
            <w:tcW w:w="10600" w:type="dxa"/>
            <w:gridSpan w:val="19"/>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9E2968">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52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6575" w:type="dxa"/>
            <w:gridSpan w:val="16"/>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C96E4C" w:rsidRPr="003B759C">
              <w:rPr>
                <w:rFonts w:ascii="GHEA Grapalat" w:hAnsi="GHEA Grapalat"/>
                <w:sz w:val="14"/>
                <w:szCs w:val="16"/>
              </w:rPr>
              <w:t>20</w:t>
            </w:r>
            <w:r w:rsidR="00F75507" w:rsidRPr="003B759C">
              <w:rPr>
                <w:rFonts w:ascii="GHEA Grapalat" w:hAnsi="GHEA Grapalat"/>
                <w:sz w:val="14"/>
                <w:szCs w:val="16"/>
              </w:rPr>
              <w:t>-2021</w:t>
            </w:r>
            <w:r w:rsidRPr="00685FDC">
              <w:rPr>
                <w:rFonts w:ascii="GHEA Grapalat" w:hAnsi="GHEA Grapalat"/>
                <w:sz w:val="14"/>
                <w:szCs w:val="16"/>
              </w:rPr>
              <w:t xml:space="preserve"> г., по месяцам, в том числе</w:t>
            </w:r>
            <w:r w:rsidRPr="00685FDC">
              <w:rPr>
                <w:rStyle w:val="af6"/>
                <w:rFonts w:ascii="GHEA Grapalat" w:hAnsi="GHEA Grapalat"/>
                <w:sz w:val="14"/>
                <w:szCs w:val="16"/>
              </w:rPr>
              <w:footnoteReference w:customMarkFollows="1" w:id="25"/>
              <w:t>**</w:t>
            </w:r>
          </w:p>
        </w:tc>
      </w:tr>
      <w:tr w:rsidR="00EE6FCF" w:rsidRPr="00685FDC" w:rsidTr="007026ED">
        <w:trPr>
          <w:cantSplit/>
          <w:trHeight w:val="1134"/>
          <w:jc w:val="center"/>
        </w:trPr>
        <w:tc>
          <w:tcPr>
            <w:tcW w:w="1259" w:type="dxa"/>
          </w:tcPr>
          <w:p w:rsidR="00EE6FCF" w:rsidRPr="00685FDC" w:rsidRDefault="00EE6FCF" w:rsidP="003D2146">
            <w:pPr>
              <w:widowControl w:val="0"/>
              <w:spacing w:after="120"/>
              <w:jc w:val="center"/>
              <w:rPr>
                <w:rFonts w:ascii="GHEA Grapalat" w:hAnsi="GHEA Grapalat"/>
                <w:sz w:val="14"/>
                <w:szCs w:val="16"/>
              </w:rPr>
            </w:pPr>
          </w:p>
        </w:tc>
        <w:tc>
          <w:tcPr>
            <w:tcW w:w="1238" w:type="dxa"/>
          </w:tcPr>
          <w:p w:rsidR="00EE6FCF" w:rsidRPr="00685FDC" w:rsidRDefault="00EE6FCF" w:rsidP="003D2146">
            <w:pPr>
              <w:widowControl w:val="0"/>
              <w:spacing w:after="120"/>
              <w:jc w:val="center"/>
              <w:rPr>
                <w:rFonts w:ascii="GHEA Grapalat" w:hAnsi="GHEA Grapalat"/>
                <w:sz w:val="14"/>
                <w:szCs w:val="16"/>
              </w:rPr>
            </w:pPr>
          </w:p>
        </w:tc>
        <w:tc>
          <w:tcPr>
            <w:tcW w:w="1528" w:type="dxa"/>
          </w:tcPr>
          <w:p w:rsidR="00EE6FCF" w:rsidRPr="00685FDC" w:rsidRDefault="00EE6FCF" w:rsidP="003D2146">
            <w:pPr>
              <w:widowControl w:val="0"/>
              <w:spacing w:after="120"/>
              <w:jc w:val="center"/>
              <w:rPr>
                <w:rFonts w:ascii="GHEA Grapalat" w:hAnsi="GHEA Grapalat"/>
                <w:sz w:val="14"/>
                <w:szCs w:val="16"/>
              </w:rPr>
            </w:pPr>
          </w:p>
        </w:tc>
        <w:tc>
          <w:tcPr>
            <w:tcW w:w="562" w:type="dxa"/>
            <w:textDirection w:val="btLr"/>
            <w:vAlign w:val="center"/>
          </w:tcPr>
          <w:p w:rsidR="00EE6FCF" w:rsidRPr="00685FDC" w:rsidRDefault="00EE6FCF" w:rsidP="007026ED">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430" w:type="dxa"/>
            <w:textDirection w:val="btLr"/>
            <w:vAlign w:val="center"/>
          </w:tcPr>
          <w:p w:rsidR="00EE6FCF" w:rsidRPr="00685FDC" w:rsidRDefault="00EE6FCF" w:rsidP="007026ED">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gridSpan w:val="2"/>
            <w:textDirection w:val="btLr"/>
            <w:vAlign w:val="center"/>
          </w:tcPr>
          <w:p w:rsidR="00EE6FCF" w:rsidRPr="00685FDC" w:rsidRDefault="00EE6FCF" w:rsidP="007026ED">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gridSpan w:val="2"/>
            <w:textDirection w:val="btLr"/>
            <w:vAlign w:val="center"/>
          </w:tcPr>
          <w:p w:rsidR="00EE6FCF" w:rsidRPr="00685FDC" w:rsidRDefault="00EE6FCF" w:rsidP="007026ED">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textDirection w:val="btLr"/>
            <w:vAlign w:val="center"/>
          </w:tcPr>
          <w:p w:rsidR="00EE6FCF" w:rsidRPr="00685FDC" w:rsidRDefault="00EE6FCF" w:rsidP="007026ED">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textDirection w:val="btLr"/>
            <w:vAlign w:val="center"/>
          </w:tcPr>
          <w:p w:rsidR="00EE6FCF" w:rsidRPr="00685FDC" w:rsidRDefault="00EE6FCF" w:rsidP="007026ED">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textDirection w:val="btLr"/>
            <w:vAlign w:val="center"/>
          </w:tcPr>
          <w:p w:rsidR="00EE6FCF" w:rsidRPr="00685FDC" w:rsidRDefault="00EE6FCF" w:rsidP="007026ED">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textDirection w:val="btLr"/>
            <w:vAlign w:val="center"/>
          </w:tcPr>
          <w:p w:rsidR="00EE6FCF" w:rsidRPr="00685FDC" w:rsidRDefault="00EE6FCF" w:rsidP="007026ED">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481" w:type="dxa"/>
            <w:textDirection w:val="btLr"/>
            <w:vAlign w:val="center"/>
          </w:tcPr>
          <w:p w:rsidR="00EE6FCF" w:rsidRPr="00685FDC" w:rsidRDefault="00EE6FCF" w:rsidP="007026ED">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502" w:type="dxa"/>
            <w:textDirection w:val="btLr"/>
            <w:vAlign w:val="center"/>
          </w:tcPr>
          <w:p w:rsidR="00EE6FCF" w:rsidRPr="00685FDC" w:rsidRDefault="00EE6FCF" w:rsidP="007026ED">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450" w:type="dxa"/>
            <w:textDirection w:val="btLr"/>
            <w:vAlign w:val="center"/>
          </w:tcPr>
          <w:p w:rsidR="00EE6FCF" w:rsidRPr="00685FDC" w:rsidRDefault="00EE6FCF" w:rsidP="007026ED">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477" w:type="dxa"/>
            <w:gridSpan w:val="2"/>
            <w:textDirection w:val="btLr"/>
            <w:vAlign w:val="center"/>
          </w:tcPr>
          <w:p w:rsidR="00EE6FCF" w:rsidRPr="00685FDC" w:rsidRDefault="00EE6FCF" w:rsidP="007026ED">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727" w:type="dxa"/>
            <w:vAlign w:val="center"/>
          </w:tcPr>
          <w:p w:rsidR="00EE6FCF" w:rsidRPr="00685FDC" w:rsidRDefault="00EE6FCF" w:rsidP="007026ED">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E630EF" w:rsidRPr="00685FDC" w:rsidTr="00E630EF">
        <w:trPr>
          <w:cantSplit/>
          <w:trHeight w:val="1134"/>
          <w:jc w:val="center"/>
        </w:trPr>
        <w:tc>
          <w:tcPr>
            <w:tcW w:w="1259" w:type="dxa"/>
            <w:vAlign w:val="center"/>
          </w:tcPr>
          <w:p w:rsidR="00E630EF" w:rsidRPr="00751B19" w:rsidRDefault="00E630EF" w:rsidP="00751B19">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238" w:type="dxa"/>
            <w:vAlign w:val="center"/>
          </w:tcPr>
          <w:p w:rsidR="00E630EF" w:rsidRPr="00685FDC" w:rsidRDefault="00FC7DFC" w:rsidP="008E7AA2">
            <w:pPr>
              <w:widowControl w:val="0"/>
              <w:spacing w:after="120"/>
              <w:jc w:val="center"/>
              <w:rPr>
                <w:rFonts w:ascii="GHEA Grapalat" w:hAnsi="GHEA Grapalat"/>
                <w:sz w:val="14"/>
                <w:szCs w:val="16"/>
              </w:rPr>
            </w:pPr>
            <w:r>
              <w:rPr>
                <w:sz w:val="20"/>
                <w:szCs w:val="20"/>
              </w:rPr>
              <w:t>45</w:t>
            </w:r>
            <w:r w:rsidR="008E7AA2">
              <w:rPr>
                <w:sz w:val="20"/>
                <w:szCs w:val="20"/>
              </w:rPr>
              <w:t>231131</w:t>
            </w:r>
          </w:p>
        </w:tc>
        <w:tc>
          <w:tcPr>
            <w:tcW w:w="1528" w:type="dxa"/>
          </w:tcPr>
          <w:p w:rsidR="00E630EF" w:rsidRPr="00685FDC" w:rsidRDefault="008E7AA2" w:rsidP="003D2146">
            <w:pPr>
              <w:widowControl w:val="0"/>
              <w:spacing w:after="120"/>
              <w:jc w:val="center"/>
              <w:rPr>
                <w:rFonts w:ascii="GHEA Grapalat" w:hAnsi="GHEA Grapalat"/>
                <w:sz w:val="14"/>
                <w:szCs w:val="16"/>
              </w:rPr>
            </w:pPr>
            <w:proofErr w:type="spellStart"/>
            <w:r w:rsidRPr="008E7AA2">
              <w:rPr>
                <w:rFonts w:ascii="GHEA Grapalat" w:hAnsi="GHEA Grapalat"/>
              </w:rPr>
              <w:t>Строительств</w:t>
            </w:r>
            <w:proofErr w:type="gramStart"/>
            <w:r w:rsidRPr="008E7AA2">
              <w:rPr>
                <w:rFonts w:ascii="GHEA Grapalat" w:hAnsi="GHEA Grapalat"/>
              </w:rPr>
              <w:t>a</w:t>
            </w:r>
            <w:proofErr w:type="spellEnd"/>
            <w:proofErr w:type="gramEnd"/>
            <w:r w:rsidRPr="008E7AA2">
              <w:rPr>
                <w:rFonts w:ascii="GHEA Grapalat" w:hAnsi="GHEA Grapalat"/>
              </w:rPr>
              <w:t xml:space="preserve"> водопровода питьевой воды для нужд общины </w:t>
            </w:r>
            <w:proofErr w:type="spellStart"/>
            <w:r w:rsidRPr="008E7AA2">
              <w:rPr>
                <w:rFonts w:ascii="GHEA Grapalat" w:hAnsi="GHEA Grapalat"/>
              </w:rPr>
              <w:t>Канакераван</w:t>
            </w:r>
            <w:proofErr w:type="spellEnd"/>
            <w:r w:rsidRPr="008E7AA2">
              <w:rPr>
                <w:rFonts w:ascii="GHEA Grapalat" w:hAnsi="GHEA Grapalat"/>
              </w:rPr>
              <w:t xml:space="preserve"> </w:t>
            </w:r>
            <w:proofErr w:type="spellStart"/>
            <w:r w:rsidRPr="008E7AA2">
              <w:rPr>
                <w:rFonts w:ascii="GHEA Grapalat" w:hAnsi="GHEA Grapalat"/>
              </w:rPr>
              <w:t>Котайкского</w:t>
            </w:r>
            <w:proofErr w:type="spellEnd"/>
            <w:r w:rsidRPr="008E7AA2">
              <w:rPr>
                <w:rFonts w:ascii="GHEA Grapalat" w:hAnsi="GHEA Grapalat"/>
              </w:rPr>
              <w:t xml:space="preserve"> </w:t>
            </w:r>
            <w:proofErr w:type="spellStart"/>
            <w:r w:rsidRPr="008E7AA2">
              <w:rPr>
                <w:rFonts w:ascii="GHEA Grapalat" w:hAnsi="GHEA Grapalat"/>
              </w:rPr>
              <w:t>марза</w:t>
            </w:r>
            <w:proofErr w:type="spellEnd"/>
            <w:r w:rsidRPr="008E7AA2">
              <w:rPr>
                <w:rFonts w:ascii="GHEA Grapalat" w:hAnsi="GHEA Grapalat"/>
              </w:rPr>
              <w:t xml:space="preserve"> РА</w:t>
            </w:r>
          </w:p>
        </w:tc>
        <w:tc>
          <w:tcPr>
            <w:tcW w:w="562" w:type="dxa"/>
          </w:tcPr>
          <w:p w:rsidR="00E630EF" w:rsidRPr="00E6597C" w:rsidRDefault="00E630EF" w:rsidP="00F75507">
            <w:pPr>
              <w:jc w:val="center"/>
              <w:rPr>
                <w:rFonts w:ascii="GHEA Grapalat" w:hAnsi="GHEA Grapalat"/>
                <w:sz w:val="20"/>
                <w:lang w:val="pt-BR"/>
              </w:rPr>
            </w:pPr>
          </w:p>
          <w:p w:rsidR="00E630EF" w:rsidRDefault="00E630EF" w:rsidP="00F75507">
            <w:pPr>
              <w:jc w:val="center"/>
              <w:rPr>
                <w:rFonts w:ascii="GHEA Grapalat" w:hAnsi="GHEA Grapalat"/>
                <w:sz w:val="20"/>
                <w:lang w:val="pt-BR"/>
              </w:rPr>
            </w:pPr>
          </w:p>
          <w:p w:rsidR="00E630EF" w:rsidRDefault="00E630EF" w:rsidP="00F75507">
            <w:pPr>
              <w:jc w:val="center"/>
              <w:rPr>
                <w:rFonts w:ascii="GHEA Grapalat" w:hAnsi="GHEA Grapalat"/>
                <w:sz w:val="20"/>
                <w:lang w:val="pt-BR"/>
              </w:rPr>
            </w:pPr>
          </w:p>
          <w:p w:rsidR="00E630EF" w:rsidRDefault="00E630EF" w:rsidP="00F75507">
            <w:pPr>
              <w:jc w:val="center"/>
              <w:rPr>
                <w:rFonts w:ascii="GHEA Grapalat" w:hAnsi="GHEA Grapalat"/>
                <w:sz w:val="20"/>
                <w:lang w:val="pt-BR"/>
              </w:rPr>
            </w:pPr>
          </w:p>
          <w:p w:rsidR="00E630EF" w:rsidRPr="00E6597C" w:rsidRDefault="00E630EF" w:rsidP="00F75507">
            <w:pPr>
              <w:jc w:val="center"/>
              <w:rPr>
                <w:rFonts w:ascii="GHEA Grapalat" w:hAnsi="GHEA Grapalat"/>
                <w:sz w:val="20"/>
                <w:lang w:val="pt-BR"/>
              </w:rPr>
            </w:pPr>
          </w:p>
          <w:p w:rsidR="00E630EF" w:rsidRPr="00E6597C" w:rsidRDefault="00E630EF" w:rsidP="00F75507">
            <w:pPr>
              <w:jc w:val="center"/>
              <w:rPr>
                <w:rFonts w:ascii="GHEA Grapalat" w:hAnsi="GHEA Grapalat"/>
                <w:lang w:val="pt-BR"/>
              </w:rPr>
            </w:pPr>
            <w:r w:rsidRPr="00E6597C">
              <w:rPr>
                <w:rFonts w:ascii="GHEA Grapalat" w:hAnsi="GHEA Grapalat"/>
                <w:sz w:val="20"/>
                <w:lang w:val="pt-BR"/>
              </w:rPr>
              <w:t>... %</w:t>
            </w:r>
          </w:p>
        </w:tc>
        <w:tc>
          <w:tcPr>
            <w:tcW w:w="430" w:type="dxa"/>
          </w:tcPr>
          <w:p w:rsidR="00E630EF" w:rsidRPr="00E6597C" w:rsidRDefault="00E630EF" w:rsidP="00F75507">
            <w:pPr>
              <w:jc w:val="center"/>
              <w:rPr>
                <w:rFonts w:ascii="GHEA Grapalat" w:hAnsi="GHEA Grapalat"/>
                <w:sz w:val="20"/>
                <w:lang w:val="pt-BR"/>
              </w:rPr>
            </w:pPr>
          </w:p>
          <w:p w:rsidR="00E630EF" w:rsidRDefault="00E630EF" w:rsidP="00F75507">
            <w:pPr>
              <w:jc w:val="center"/>
              <w:rPr>
                <w:rFonts w:ascii="GHEA Grapalat" w:hAnsi="GHEA Grapalat"/>
                <w:sz w:val="20"/>
                <w:lang w:val="pt-BR"/>
              </w:rPr>
            </w:pPr>
          </w:p>
          <w:p w:rsidR="00E630EF" w:rsidRDefault="00E630EF" w:rsidP="00F75507">
            <w:pPr>
              <w:jc w:val="center"/>
              <w:rPr>
                <w:rFonts w:ascii="GHEA Grapalat" w:hAnsi="GHEA Grapalat"/>
                <w:sz w:val="20"/>
                <w:lang w:val="pt-BR"/>
              </w:rPr>
            </w:pPr>
          </w:p>
          <w:p w:rsidR="00E630EF" w:rsidRDefault="00E630EF" w:rsidP="00F75507">
            <w:pPr>
              <w:jc w:val="center"/>
              <w:rPr>
                <w:rFonts w:ascii="GHEA Grapalat" w:hAnsi="GHEA Grapalat"/>
                <w:sz w:val="20"/>
                <w:lang w:val="pt-BR"/>
              </w:rPr>
            </w:pPr>
          </w:p>
          <w:p w:rsidR="00E630EF" w:rsidRPr="00E6597C" w:rsidRDefault="00E630EF" w:rsidP="00F75507">
            <w:pPr>
              <w:jc w:val="center"/>
              <w:rPr>
                <w:rFonts w:ascii="GHEA Grapalat" w:hAnsi="GHEA Grapalat"/>
                <w:sz w:val="20"/>
                <w:lang w:val="pt-BR"/>
              </w:rPr>
            </w:pPr>
          </w:p>
          <w:p w:rsidR="00E630EF" w:rsidRPr="00E6597C" w:rsidRDefault="00E630EF" w:rsidP="00F75507">
            <w:pPr>
              <w:jc w:val="center"/>
              <w:rPr>
                <w:rFonts w:ascii="GHEA Grapalat" w:hAnsi="GHEA Grapalat"/>
                <w:lang w:val="pt-BR"/>
              </w:rPr>
            </w:pPr>
            <w:r w:rsidRPr="00E6597C">
              <w:rPr>
                <w:rFonts w:ascii="GHEA Grapalat" w:hAnsi="GHEA Grapalat"/>
                <w:sz w:val="20"/>
                <w:lang w:val="pt-BR"/>
              </w:rPr>
              <w:t>... %</w:t>
            </w:r>
          </w:p>
        </w:tc>
        <w:tc>
          <w:tcPr>
            <w:tcW w:w="431" w:type="dxa"/>
            <w:gridSpan w:val="2"/>
            <w:vAlign w:val="center"/>
          </w:tcPr>
          <w:p w:rsidR="00E630EF" w:rsidRDefault="00E630EF" w:rsidP="00E630EF">
            <w:pPr>
              <w:jc w:val="center"/>
            </w:pPr>
            <w:r w:rsidRPr="00BD3C13">
              <w:rPr>
                <w:rFonts w:ascii="GHEA Grapalat" w:hAnsi="GHEA Grapalat"/>
                <w:sz w:val="20"/>
                <w:lang w:val="pt-BR"/>
              </w:rPr>
              <w:t>... %</w:t>
            </w:r>
          </w:p>
        </w:tc>
        <w:tc>
          <w:tcPr>
            <w:tcW w:w="556" w:type="dxa"/>
            <w:gridSpan w:val="2"/>
            <w:vAlign w:val="center"/>
          </w:tcPr>
          <w:p w:rsidR="00E630EF" w:rsidRDefault="00E630EF" w:rsidP="00E630EF">
            <w:pPr>
              <w:jc w:val="center"/>
            </w:pPr>
            <w:r w:rsidRPr="00BD3C13">
              <w:rPr>
                <w:rFonts w:ascii="GHEA Grapalat" w:hAnsi="GHEA Grapalat"/>
                <w:sz w:val="20"/>
                <w:lang w:val="pt-BR"/>
              </w:rPr>
              <w:t>... %</w:t>
            </w:r>
          </w:p>
        </w:tc>
        <w:tc>
          <w:tcPr>
            <w:tcW w:w="436" w:type="dxa"/>
            <w:vAlign w:val="center"/>
          </w:tcPr>
          <w:p w:rsidR="00E630EF" w:rsidRDefault="00E630EF" w:rsidP="00E630EF">
            <w:pPr>
              <w:jc w:val="center"/>
            </w:pPr>
            <w:r w:rsidRPr="00BD3C13">
              <w:rPr>
                <w:rFonts w:ascii="GHEA Grapalat" w:hAnsi="GHEA Grapalat"/>
                <w:sz w:val="20"/>
                <w:lang w:val="pt-BR"/>
              </w:rPr>
              <w:t>... %</w:t>
            </w:r>
          </w:p>
        </w:tc>
        <w:tc>
          <w:tcPr>
            <w:tcW w:w="515" w:type="dxa"/>
            <w:vAlign w:val="center"/>
          </w:tcPr>
          <w:p w:rsidR="00E630EF" w:rsidRDefault="00E630EF" w:rsidP="00E630EF">
            <w:pPr>
              <w:jc w:val="center"/>
            </w:pPr>
            <w:r w:rsidRPr="00BD3C13">
              <w:rPr>
                <w:rFonts w:ascii="GHEA Grapalat" w:hAnsi="GHEA Grapalat"/>
                <w:sz w:val="20"/>
                <w:lang w:val="pt-BR"/>
              </w:rPr>
              <w:t>... %</w:t>
            </w:r>
          </w:p>
        </w:tc>
        <w:tc>
          <w:tcPr>
            <w:tcW w:w="477" w:type="dxa"/>
            <w:vAlign w:val="center"/>
          </w:tcPr>
          <w:p w:rsidR="00E630EF" w:rsidRDefault="00E630EF" w:rsidP="00E630EF">
            <w:pPr>
              <w:jc w:val="center"/>
            </w:pPr>
            <w:r w:rsidRPr="00BD3C13">
              <w:rPr>
                <w:rFonts w:ascii="GHEA Grapalat" w:hAnsi="GHEA Grapalat"/>
                <w:sz w:val="20"/>
                <w:lang w:val="pt-BR"/>
              </w:rPr>
              <w:t>... %</w:t>
            </w:r>
          </w:p>
        </w:tc>
        <w:tc>
          <w:tcPr>
            <w:tcW w:w="531" w:type="dxa"/>
            <w:vAlign w:val="center"/>
          </w:tcPr>
          <w:p w:rsidR="00E630EF" w:rsidRDefault="00E630EF" w:rsidP="00E630EF">
            <w:pPr>
              <w:jc w:val="center"/>
            </w:pPr>
            <w:r w:rsidRPr="00BD3C13">
              <w:rPr>
                <w:rFonts w:ascii="GHEA Grapalat" w:hAnsi="GHEA Grapalat"/>
                <w:sz w:val="20"/>
                <w:lang w:val="pt-BR"/>
              </w:rPr>
              <w:t>... %</w:t>
            </w:r>
          </w:p>
        </w:tc>
        <w:tc>
          <w:tcPr>
            <w:tcW w:w="481" w:type="dxa"/>
            <w:vAlign w:val="center"/>
          </w:tcPr>
          <w:p w:rsidR="00E630EF" w:rsidRDefault="00E630EF" w:rsidP="00E630EF">
            <w:pPr>
              <w:jc w:val="center"/>
            </w:pPr>
            <w:r w:rsidRPr="00BD3C13">
              <w:rPr>
                <w:rFonts w:ascii="GHEA Grapalat" w:hAnsi="GHEA Grapalat"/>
                <w:sz w:val="20"/>
                <w:lang w:val="pt-BR"/>
              </w:rPr>
              <w:t>... %</w:t>
            </w:r>
          </w:p>
        </w:tc>
        <w:tc>
          <w:tcPr>
            <w:tcW w:w="502" w:type="dxa"/>
            <w:vAlign w:val="center"/>
          </w:tcPr>
          <w:p w:rsidR="00E630EF" w:rsidRDefault="00E630EF" w:rsidP="00E630EF">
            <w:pPr>
              <w:jc w:val="center"/>
            </w:pPr>
            <w:r w:rsidRPr="00BD3C13">
              <w:rPr>
                <w:rFonts w:ascii="GHEA Grapalat" w:hAnsi="GHEA Grapalat"/>
                <w:sz w:val="20"/>
                <w:lang w:val="pt-BR"/>
              </w:rPr>
              <w:t>... %</w:t>
            </w:r>
          </w:p>
        </w:tc>
        <w:tc>
          <w:tcPr>
            <w:tcW w:w="450" w:type="dxa"/>
            <w:vAlign w:val="center"/>
          </w:tcPr>
          <w:p w:rsidR="00E630EF" w:rsidRDefault="00E630EF" w:rsidP="00E630EF">
            <w:pPr>
              <w:jc w:val="center"/>
            </w:pPr>
            <w:r w:rsidRPr="00BD3C13">
              <w:rPr>
                <w:rFonts w:ascii="GHEA Grapalat" w:hAnsi="GHEA Grapalat"/>
                <w:sz w:val="20"/>
                <w:lang w:val="pt-BR"/>
              </w:rPr>
              <w:t>... %</w:t>
            </w:r>
          </w:p>
        </w:tc>
        <w:tc>
          <w:tcPr>
            <w:tcW w:w="477" w:type="dxa"/>
            <w:gridSpan w:val="2"/>
            <w:vAlign w:val="center"/>
          </w:tcPr>
          <w:p w:rsidR="00E630EF" w:rsidRDefault="00E630EF" w:rsidP="00E630EF">
            <w:pPr>
              <w:jc w:val="center"/>
            </w:pPr>
            <w:r w:rsidRPr="00BD3C13">
              <w:rPr>
                <w:rFonts w:ascii="GHEA Grapalat" w:hAnsi="GHEA Grapalat"/>
                <w:sz w:val="20"/>
                <w:lang w:val="pt-BR"/>
              </w:rPr>
              <w:t>... %</w:t>
            </w:r>
          </w:p>
        </w:tc>
        <w:tc>
          <w:tcPr>
            <w:tcW w:w="727" w:type="dxa"/>
            <w:vAlign w:val="center"/>
          </w:tcPr>
          <w:p w:rsidR="00E630EF" w:rsidRDefault="00E630EF" w:rsidP="00E630EF">
            <w:pPr>
              <w:jc w:val="center"/>
            </w:pPr>
            <w:r w:rsidRPr="00BD3C13">
              <w:rPr>
                <w:rFonts w:ascii="GHEA Grapalat" w:hAnsi="GHEA Grapalat"/>
                <w:sz w:val="20"/>
                <w:lang w:val="pt-BR"/>
              </w:rPr>
              <w:t>... %</w:t>
            </w:r>
          </w:p>
        </w:tc>
      </w:tr>
      <w:tr w:rsidR="00F75507" w:rsidRPr="009F3DC7" w:rsidTr="009E2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2"/>
          <w:wAfter w:w="1151" w:type="dxa"/>
          <w:jc w:val="center"/>
        </w:trPr>
        <w:tc>
          <w:tcPr>
            <w:tcW w:w="5025" w:type="dxa"/>
            <w:gridSpan w:val="6"/>
          </w:tcPr>
          <w:p w:rsidR="009E2968" w:rsidRDefault="009E2968" w:rsidP="003D2146">
            <w:pPr>
              <w:widowControl w:val="0"/>
              <w:spacing w:after="160" w:line="360" w:lineRule="auto"/>
              <w:jc w:val="center"/>
              <w:rPr>
                <w:rFonts w:ascii="GHEA Grapalat" w:hAnsi="GHEA Grapalat"/>
                <w:b/>
                <w:lang w:val="en-US"/>
              </w:rPr>
            </w:pPr>
          </w:p>
          <w:p w:rsidR="00F75507" w:rsidRPr="009F3DC7" w:rsidRDefault="00F75507"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F75507" w:rsidRPr="00685FDC" w:rsidRDefault="00F75507"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F75507" w:rsidRPr="009F3DC7" w:rsidRDefault="00F75507" w:rsidP="003D2146">
            <w:pPr>
              <w:widowControl w:val="0"/>
              <w:spacing w:after="160" w:line="360" w:lineRule="auto"/>
              <w:jc w:val="center"/>
              <w:rPr>
                <w:rFonts w:ascii="GHEA Grapalat" w:hAnsi="GHEA Grapalat"/>
              </w:rPr>
            </w:pPr>
            <w:r w:rsidRPr="009F3DC7">
              <w:rPr>
                <w:rFonts w:ascii="GHEA Grapalat" w:hAnsi="GHEA Grapalat"/>
              </w:rPr>
              <w:t>/подпись/</w:t>
            </w:r>
          </w:p>
          <w:p w:rsidR="00F75507" w:rsidRPr="009F3DC7" w:rsidRDefault="00F75507" w:rsidP="003D2146">
            <w:pPr>
              <w:widowControl w:val="0"/>
              <w:spacing w:after="160" w:line="360" w:lineRule="auto"/>
              <w:jc w:val="center"/>
              <w:rPr>
                <w:rFonts w:ascii="GHEA Grapalat" w:hAnsi="GHEA Grapalat"/>
              </w:rPr>
            </w:pPr>
            <w:r w:rsidRPr="009F3DC7">
              <w:rPr>
                <w:rFonts w:ascii="GHEA Grapalat" w:hAnsi="GHEA Grapalat"/>
              </w:rPr>
              <w:t>М. П.</w:t>
            </w:r>
          </w:p>
        </w:tc>
        <w:tc>
          <w:tcPr>
            <w:tcW w:w="490" w:type="dxa"/>
            <w:gridSpan w:val="2"/>
          </w:tcPr>
          <w:p w:rsidR="00F75507" w:rsidRPr="009F3DC7" w:rsidRDefault="00F75507" w:rsidP="003D2146">
            <w:pPr>
              <w:widowControl w:val="0"/>
              <w:spacing w:after="160" w:line="360" w:lineRule="auto"/>
              <w:jc w:val="center"/>
              <w:rPr>
                <w:rFonts w:ascii="GHEA Grapalat" w:hAnsi="GHEA Grapalat"/>
              </w:rPr>
            </w:pPr>
          </w:p>
        </w:tc>
        <w:tc>
          <w:tcPr>
            <w:tcW w:w="3934" w:type="dxa"/>
            <w:gridSpan w:val="9"/>
          </w:tcPr>
          <w:p w:rsidR="009E2968" w:rsidRDefault="009E2968" w:rsidP="003D2146">
            <w:pPr>
              <w:widowControl w:val="0"/>
              <w:spacing w:after="160" w:line="360" w:lineRule="auto"/>
              <w:jc w:val="center"/>
              <w:rPr>
                <w:rFonts w:ascii="GHEA Grapalat" w:hAnsi="GHEA Grapalat"/>
                <w:b/>
                <w:lang w:val="en-US"/>
              </w:rPr>
            </w:pPr>
          </w:p>
          <w:p w:rsidR="00F75507" w:rsidRPr="009F3DC7" w:rsidRDefault="00F75507"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F75507" w:rsidRPr="00685FDC" w:rsidRDefault="00F75507"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F75507" w:rsidRPr="009F3DC7" w:rsidRDefault="00F75507" w:rsidP="003D2146">
            <w:pPr>
              <w:widowControl w:val="0"/>
              <w:spacing w:after="160" w:line="360" w:lineRule="auto"/>
              <w:jc w:val="center"/>
              <w:rPr>
                <w:rFonts w:ascii="GHEA Grapalat" w:hAnsi="GHEA Grapalat"/>
              </w:rPr>
            </w:pPr>
            <w:r w:rsidRPr="009F3DC7">
              <w:rPr>
                <w:rFonts w:ascii="GHEA Grapalat" w:hAnsi="GHEA Grapalat"/>
              </w:rPr>
              <w:t>/подпись/</w:t>
            </w:r>
          </w:p>
          <w:p w:rsidR="00F75507" w:rsidRPr="009F3DC7" w:rsidRDefault="00F75507"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2"/>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F4344C">
      <w:pPr>
        <w:widowControl w:val="0"/>
        <w:spacing w:after="160" w:line="276"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F4344C">
      <w:pPr>
        <w:widowControl w:val="0"/>
        <w:spacing w:after="160" w:line="276"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6"/>
        <w:gridCol w:w="4954"/>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lastRenderedPageBreak/>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lastRenderedPageBreak/>
              <w:t xml:space="preserve">срок оплаты (по графику </w:t>
            </w:r>
            <w:r w:rsidRPr="007347E7">
              <w:rPr>
                <w:rFonts w:ascii="GHEA Grapalat" w:hAnsi="GHEA Grapalat"/>
                <w:sz w:val="16"/>
                <w:szCs w:val="16"/>
              </w:rPr>
              <w:lastRenderedPageBreak/>
              <w:t>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 xml:space="preserve">по графику закупки, утвержденному </w:t>
            </w:r>
            <w:r w:rsidRPr="007347E7">
              <w:rPr>
                <w:rFonts w:ascii="GHEA Grapalat" w:hAnsi="GHEA Grapalat"/>
                <w:sz w:val="16"/>
                <w:szCs w:val="16"/>
              </w:rPr>
              <w:lastRenderedPageBreak/>
              <w:t>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lastRenderedPageBreak/>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 xml:space="preserve">по графику закупки, утвержденному </w:t>
            </w:r>
            <w:r w:rsidRPr="007347E7">
              <w:rPr>
                <w:rFonts w:ascii="GHEA Grapalat" w:hAnsi="GHEA Grapalat"/>
                <w:sz w:val="16"/>
                <w:szCs w:val="16"/>
              </w:rPr>
              <w:lastRenderedPageBreak/>
              <w:t>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lastRenderedPageBreak/>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F4344C">
      <w:pPr>
        <w:widowControl w:val="0"/>
        <w:spacing w:after="160" w:line="276"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F4344C">
      <w:pPr>
        <w:widowControl w:val="0"/>
        <w:spacing w:after="160" w:line="276"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proofErr w:type="spellStart"/>
            <w:r w:rsidRPr="00C8328C">
              <w:rPr>
                <w:rFonts w:ascii="GHEA Grapalat" w:hAnsi="GHEA Grapalat"/>
                <w:sz w:val="16"/>
                <w:szCs w:val="16"/>
              </w:rPr>
              <w:t>абота</w:t>
            </w:r>
            <w:proofErr w:type="spellEnd"/>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165883">
      <w:pPr>
        <w:jc w:val="center"/>
        <w:rPr>
          <w:rFonts w:ascii="GHEA Grapalat" w:hAnsi="GHEA Grapalat"/>
          <w:lang w:val="en-US"/>
        </w:rPr>
      </w:pPr>
      <w:r w:rsidRPr="009F3DC7">
        <w:rPr>
          <w:rFonts w:ascii="GHEA Grapalat" w:hAnsi="GHEA Grapalat"/>
        </w:rPr>
        <w:t>СТОРОНЫ</w:t>
      </w:r>
    </w:p>
    <w:p w:rsidR="00F4344C" w:rsidRPr="00F4344C" w:rsidRDefault="00F4344C" w:rsidP="00165883">
      <w:pPr>
        <w:jc w:val="center"/>
        <w:rPr>
          <w:rFonts w:ascii="GHEA Grapalat" w:hAnsi="GHEA Grapalat" w:cs="Sylfaen"/>
          <w:lang w:val="en-US"/>
        </w:rPr>
      </w:pPr>
    </w:p>
    <w:tbl>
      <w:tblPr>
        <w:tblW w:w="0" w:type="auto"/>
        <w:tblLook w:val="00A0"/>
      </w:tblPr>
      <w:tblGrid>
        <w:gridCol w:w="4450"/>
        <w:gridCol w:w="4836"/>
      </w:tblGrid>
      <w:tr w:rsidR="00BB28C8" w:rsidRPr="009F3DC7" w:rsidTr="00165883">
        <w:tc>
          <w:tcPr>
            <w:tcW w:w="4450"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4836"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8D352C" w:rsidRPr="00B138F3" w:rsidRDefault="008D352C" w:rsidP="00165883">
      <w:pPr>
        <w:widowControl w:val="0"/>
        <w:spacing w:after="160"/>
        <w:ind w:left="-142" w:firstLine="142"/>
        <w:jc w:val="both"/>
        <w:rPr>
          <w:rFonts w:ascii="GHEA Grapalat" w:hAnsi="GHEA Grapalat"/>
          <w:i/>
        </w:rPr>
      </w:pPr>
    </w:p>
    <w:sectPr w:rsidR="008D352C" w:rsidRPr="00B138F3" w:rsidSect="00165883">
      <w:footnotePr>
        <w:pos w:val="beneathText"/>
      </w:footnotePr>
      <w:pgSz w:w="11906" w:h="16838" w:code="9"/>
      <w:pgMar w:top="993" w:right="1418" w:bottom="1080"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3C5" w:rsidRDefault="001373C5">
      <w:r>
        <w:separator/>
      </w:r>
    </w:p>
  </w:endnote>
  <w:endnote w:type="continuationSeparator" w:id="0">
    <w:p w:rsidR="001373C5" w:rsidRDefault="001373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5D09EE" w:rsidRPr="003E450C" w:rsidRDefault="000C2E7B">
        <w:pPr>
          <w:pStyle w:val="a5"/>
          <w:jc w:val="center"/>
          <w:rPr>
            <w:rFonts w:ascii="GHEA Grapalat" w:hAnsi="GHEA Grapalat"/>
            <w:sz w:val="24"/>
            <w:szCs w:val="24"/>
          </w:rPr>
        </w:pPr>
        <w:r w:rsidRPr="003E450C">
          <w:rPr>
            <w:rFonts w:ascii="GHEA Grapalat" w:hAnsi="GHEA Grapalat"/>
            <w:sz w:val="24"/>
            <w:szCs w:val="24"/>
          </w:rPr>
          <w:fldChar w:fldCharType="begin"/>
        </w:r>
        <w:r w:rsidR="005D09EE"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D1889">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3C5" w:rsidRDefault="001373C5">
      <w:r>
        <w:separator/>
      </w:r>
    </w:p>
  </w:footnote>
  <w:footnote w:type="continuationSeparator" w:id="0">
    <w:p w:rsidR="001373C5" w:rsidRDefault="001373C5">
      <w:r>
        <w:continuationSeparator/>
      </w:r>
    </w:p>
  </w:footnote>
  <w:footnote w:id="1">
    <w:p w:rsidR="005D09EE" w:rsidRPr="00793343" w:rsidRDefault="005D09EE" w:rsidP="007A5F50">
      <w:pPr>
        <w:pStyle w:val="af2"/>
        <w:jc w:val="both"/>
        <w:rPr>
          <w:rFonts w:asciiTheme="minorHAnsi" w:hAnsiTheme="minorHAnsi"/>
          <w:i/>
        </w:rPr>
      </w:pPr>
    </w:p>
  </w:footnote>
  <w:footnote w:id="2">
    <w:p w:rsidR="005D09EE" w:rsidRPr="008842CE" w:rsidRDefault="005D09EE" w:rsidP="001831C4">
      <w:pPr>
        <w:pStyle w:val="af2"/>
        <w:widowControl w:val="0"/>
        <w:jc w:val="both"/>
        <w:rPr>
          <w:rFonts w:ascii="GHEA Grapalat" w:hAnsi="GHEA Grapalat"/>
          <w:lang w:val="af-ZA"/>
        </w:rPr>
      </w:pPr>
    </w:p>
    <w:p w:rsidR="005D09EE" w:rsidRPr="008842CE" w:rsidRDefault="005D09EE" w:rsidP="008842CE">
      <w:pPr>
        <w:pStyle w:val="af2"/>
        <w:widowControl w:val="0"/>
        <w:jc w:val="both"/>
        <w:rPr>
          <w:rFonts w:ascii="GHEA Grapalat" w:hAnsi="GHEA Grapalat"/>
          <w:lang w:val="af-ZA"/>
        </w:rPr>
      </w:pPr>
    </w:p>
  </w:footnote>
  <w:footnote w:id="3">
    <w:p w:rsidR="005D09EE" w:rsidRPr="003F2273" w:rsidRDefault="005D09EE"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w:t>
      </w:r>
    </w:p>
  </w:footnote>
  <w:footnote w:id="4">
    <w:p w:rsidR="005D09EE" w:rsidRPr="009E2596" w:rsidRDefault="005D09EE" w:rsidP="005B2723">
      <w:pPr>
        <w:widowControl w:val="0"/>
        <w:tabs>
          <w:tab w:val="left" w:pos="142"/>
        </w:tabs>
        <w:ind w:left="142" w:hanging="142"/>
        <w:jc w:val="both"/>
        <w:rPr>
          <w:rFonts w:ascii="GHEA Grapalat" w:hAnsi="GHEA Grapalat"/>
          <w:i/>
          <w:sz w:val="20"/>
          <w:szCs w:val="20"/>
        </w:rPr>
      </w:pPr>
    </w:p>
  </w:footnote>
  <w:footnote w:id="5">
    <w:p w:rsidR="005D09EE" w:rsidRPr="000811C1" w:rsidRDefault="005D09EE">
      <w:pPr>
        <w:pStyle w:val="af2"/>
        <w:rPr>
          <w:rFonts w:asciiTheme="minorHAnsi" w:hAnsiTheme="minorHAnsi"/>
        </w:rPr>
      </w:pPr>
    </w:p>
  </w:footnote>
  <w:footnote w:id="6">
    <w:p w:rsidR="005D09EE" w:rsidRPr="000811C1" w:rsidRDefault="005D09EE">
      <w:pPr>
        <w:pStyle w:val="af2"/>
        <w:rPr>
          <w:lang w:val="af-ZA"/>
        </w:rPr>
      </w:pPr>
    </w:p>
  </w:footnote>
  <w:footnote w:id="7">
    <w:p w:rsidR="005D09EE" w:rsidRPr="005F2C25" w:rsidRDefault="005D09EE">
      <w:pPr>
        <w:pStyle w:val="af2"/>
        <w:rPr>
          <w:rFonts w:ascii="Times New Roman" w:hAnsi="Times New Roman"/>
        </w:rPr>
      </w:pPr>
    </w:p>
  </w:footnote>
  <w:footnote w:id="8">
    <w:p w:rsidR="005D09EE" w:rsidRDefault="005D09EE"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5D09EE" w:rsidRDefault="005D09EE" w:rsidP="006B3E56">
      <w:pPr>
        <w:pStyle w:val="af2"/>
        <w:rPr>
          <w:rFonts w:asciiTheme="minorHAnsi" w:hAnsiTheme="minorHAnsi"/>
          <w:lang w:val="af-ZA"/>
        </w:rPr>
      </w:pPr>
    </w:p>
  </w:footnote>
  <w:footnote w:id="9">
    <w:p w:rsidR="005D09EE" w:rsidRPr="00990559" w:rsidRDefault="005D09EE">
      <w:pPr>
        <w:pStyle w:val="af2"/>
        <w:rPr>
          <w:rFonts w:ascii="Sylfaen" w:hAnsi="Sylfaen"/>
          <w:lang w:val="hy-AM"/>
        </w:rPr>
      </w:pPr>
    </w:p>
  </w:footnote>
  <w:footnote w:id="10">
    <w:p w:rsidR="005D09EE" w:rsidRPr="00D3436F" w:rsidRDefault="005D09EE"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5D09EE" w:rsidRPr="00D3436F" w:rsidRDefault="005D09EE">
      <w:pPr>
        <w:pStyle w:val="af2"/>
        <w:rPr>
          <w:lang w:val="es-ES"/>
        </w:rPr>
      </w:pPr>
    </w:p>
  </w:footnote>
  <w:footnote w:id="11">
    <w:p w:rsidR="005D09EE" w:rsidRPr="008842CE" w:rsidRDefault="005D09EE" w:rsidP="003B759C">
      <w:pPr>
        <w:pStyle w:val="af2"/>
        <w:jc w:val="both"/>
      </w:pPr>
    </w:p>
  </w:footnote>
  <w:footnote w:id="12">
    <w:p w:rsidR="005D09EE" w:rsidRPr="00FD119B" w:rsidRDefault="005D09EE" w:rsidP="003B759C">
      <w:pPr>
        <w:pStyle w:val="af2"/>
        <w:jc w:val="both"/>
      </w:pPr>
    </w:p>
  </w:footnote>
  <w:footnote w:id="13">
    <w:p w:rsidR="005D09EE" w:rsidRPr="00124BE9" w:rsidRDefault="005D09EE" w:rsidP="00BB28C8">
      <w:pPr>
        <w:pStyle w:val="af2"/>
        <w:widowControl w:val="0"/>
        <w:jc w:val="both"/>
        <w:rPr>
          <w:rFonts w:ascii="GHEA Grapalat" w:hAnsi="GHEA Grapalat"/>
          <w:lang w:val="hy-AM"/>
        </w:rPr>
      </w:pPr>
      <w:r>
        <w:rPr>
          <w:rStyle w:val="af6"/>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5D09EE" w:rsidRPr="00124BE9" w:rsidRDefault="005D09EE" w:rsidP="00BB28C8">
      <w:pPr>
        <w:pStyle w:val="af2"/>
        <w:widowControl w:val="0"/>
        <w:jc w:val="both"/>
        <w:rPr>
          <w:rFonts w:ascii="GHEA Grapalat" w:hAnsi="GHEA Grapalat"/>
          <w:lang w:val="hy-AM"/>
        </w:rPr>
      </w:pPr>
    </w:p>
  </w:footnote>
  <w:footnote w:id="14">
    <w:p w:rsidR="005D09EE" w:rsidRPr="00124BE9" w:rsidRDefault="005D09EE" w:rsidP="00BB28C8">
      <w:pPr>
        <w:pStyle w:val="af2"/>
        <w:widowControl w:val="0"/>
        <w:jc w:val="both"/>
        <w:rPr>
          <w:rFonts w:ascii="GHEA Grapalat" w:hAnsi="GHEA Grapalat"/>
          <w:lang w:val="hy-AM"/>
        </w:rPr>
      </w:pPr>
      <w:r>
        <w:rPr>
          <w:rStyle w:val="af6"/>
        </w:rPr>
        <w:t>26</w:t>
      </w:r>
      <w:r w:rsidRPr="00124BE9">
        <w:rPr>
          <w:rFonts w:ascii="GHEA Grapalat" w:hAnsi="GHEA Grapalat"/>
          <w:i/>
        </w:rPr>
        <w:t xml:space="preserve">Настоящий пункт исключается из проекта договора, если </w:t>
      </w:r>
      <w:proofErr w:type="gramStart"/>
      <w:r w:rsidRPr="00124BE9">
        <w:rPr>
          <w:rFonts w:ascii="GHEA Grapalat" w:hAnsi="GHEA Grapalat"/>
          <w:i/>
        </w:rPr>
        <w:t>по</w:t>
      </w:r>
      <w:proofErr w:type="gramEnd"/>
      <w:r w:rsidRPr="00124BE9">
        <w:rPr>
          <w:rFonts w:ascii="GHEA Grapalat" w:hAnsi="GHEA Grapalat"/>
          <w:i/>
        </w:rPr>
        <w:t xml:space="preserve"> </w:t>
      </w:r>
      <w:proofErr w:type="gramStart"/>
      <w:r w:rsidRPr="00124BE9">
        <w:rPr>
          <w:rFonts w:ascii="GHEA Grapalat" w:hAnsi="GHEA Grapalat"/>
          <w:i/>
        </w:rPr>
        <w:t>являющейся</w:t>
      </w:r>
      <w:proofErr w:type="gramEnd"/>
      <w:r w:rsidRPr="00124BE9">
        <w:rPr>
          <w:rFonts w:ascii="GHEA Grapalat" w:hAnsi="GHEA Grapalat"/>
          <w:i/>
        </w:rPr>
        <w:t xml:space="preserve"> предметом закупки строительной программой требуются проектные документы.</w:t>
      </w:r>
    </w:p>
  </w:footnote>
  <w:footnote w:id="15">
    <w:p w:rsidR="005D09EE" w:rsidRPr="00124BE9" w:rsidRDefault="005D09EE" w:rsidP="00BB28C8">
      <w:pPr>
        <w:pStyle w:val="af2"/>
        <w:widowControl w:val="0"/>
        <w:jc w:val="both"/>
        <w:rPr>
          <w:rFonts w:ascii="GHEA Grapalat" w:hAnsi="GHEA Grapalat"/>
          <w:lang w:val="hy-AM"/>
        </w:rPr>
      </w:pPr>
      <w:r>
        <w:rPr>
          <w:rStyle w:val="af6"/>
        </w:rPr>
        <w:t>27</w:t>
      </w:r>
      <w:r w:rsidRPr="00124BE9">
        <w:rPr>
          <w:rFonts w:ascii="GHEA Grapalat" w:hAnsi="GHEA Grapalat"/>
          <w:i/>
        </w:rPr>
        <w:t>Настоящий пункт исключается из проекта договора, если он не применим.</w:t>
      </w:r>
    </w:p>
    <w:p w:rsidR="005D09EE" w:rsidRPr="00124BE9" w:rsidRDefault="005D09EE" w:rsidP="00BB28C8">
      <w:pPr>
        <w:pStyle w:val="af2"/>
        <w:widowControl w:val="0"/>
        <w:jc w:val="both"/>
        <w:rPr>
          <w:rFonts w:ascii="GHEA Grapalat" w:hAnsi="GHEA Grapalat"/>
          <w:lang w:val="hy-AM"/>
        </w:rPr>
      </w:pPr>
    </w:p>
  </w:footnote>
  <w:footnote w:id="16">
    <w:p w:rsidR="005D09EE" w:rsidRPr="00124BE9" w:rsidRDefault="005D09EE" w:rsidP="00BB28C8">
      <w:pPr>
        <w:pStyle w:val="af2"/>
        <w:widowControl w:val="0"/>
        <w:jc w:val="both"/>
        <w:rPr>
          <w:rFonts w:ascii="GHEA Grapalat" w:hAnsi="GHEA Grapalat"/>
          <w:lang w:val="hy-AM"/>
        </w:rPr>
      </w:pPr>
      <w:r>
        <w:rPr>
          <w:rStyle w:val="af6"/>
        </w:rPr>
        <w:t>28</w:t>
      </w:r>
      <w:r w:rsidRPr="00124BE9">
        <w:rPr>
          <w:rFonts w:ascii="GHEA Grapalat" w:hAnsi="GHEA Grapalat"/>
          <w:i/>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124BE9">
        <w:rPr>
          <w:rFonts w:ascii="GHEA Grapalat" w:hAnsi="GHEA Grapalat"/>
          <w:i/>
        </w:rPr>
        <w:t xml:space="preserve">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xml:space="preserve">) </w:t>
      </w:r>
      <w:proofErr w:type="spellStart"/>
      <w:proofErr w:type="gramEnd"/>
      <w:r w:rsidRPr="00124BE9">
        <w:rPr>
          <w:rFonts w:ascii="GHEA Grapalat" w:hAnsi="GHEA Grapalat"/>
          <w:i/>
        </w:rPr>
        <w:t>драмов</w:t>
      </w:r>
      <w:proofErr w:type="spellEnd"/>
      <w:r w:rsidRPr="00124BE9">
        <w:rPr>
          <w:rFonts w:ascii="GHEA Grapalat" w:hAnsi="GHEA Grapalat"/>
          <w:i/>
        </w:rPr>
        <w:t xml:space="preserve"> РА составляют НДС".</w:t>
      </w:r>
    </w:p>
  </w:footnote>
  <w:footnote w:id="17">
    <w:p w:rsidR="005D09EE" w:rsidRPr="00124BE9" w:rsidRDefault="005D09EE" w:rsidP="00BB28C8">
      <w:pPr>
        <w:pStyle w:val="af2"/>
        <w:widowControl w:val="0"/>
        <w:jc w:val="both"/>
        <w:rPr>
          <w:rFonts w:ascii="GHEA Grapalat" w:hAnsi="GHEA Grapalat"/>
          <w:lang w:val="hy-AM"/>
        </w:rPr>
      </w:pPr>
      <w:r>
        <w:rPr>
          <w:rStyle w:val="af6"/>
        </w:rPr>
        <w:t>29</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18">
    <w:p w:rsidR="005D09EE" w:rsidRPr="00AC7DC5" w:rsidRDefault="005D09EE" w:rsidP="00BB28C8">
      <w:pPr>
        <w:pStyle w:val="af2"/>
        <w:jc w:val="both"/>
        <w:rPr>
          <w:rFonts w:ascii="GHEA Grapalat" w:hAnsi="GHEA Grapalat"/>
          <w:i/>
        </w:rPr>
      </w:pPr>
      <w:r>
        <w:rPr>
          <w:rStyle w:val="af6"/>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5D09EE" w:rsidRPr="00552088" w:rsidRDefault="005D09EE"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D09EE" w:rsidRPr="004078D0" w:rsidRDefault="005D09EE" w:rsidP="00BB28C8">
      <w:pPr>
        <w:pStyle w:val="af2"/>
        <w:widowControl w:val="0"/>
        <w:jc w:val="both"/>
        <w:rPr>
          <w:rFonts w:ascii="GHEA Grapalat" w:hAnsi="GHEA Grapalat"/>
          <w:sz w:val="2"/>
          <w:szCs w:val="2"/>
          <w:lang w:val="hy-AM"/>
        </w:rPr>
      </w:pPr>
    </w:p>
    <w:p w:rsidR="005D09EE" w:rsidRPr="004078D0" w:rsidRDefault="005D09EE" w:rsidP="00BB28C8">
      <w:pPr>
        <w:pStyle w:val="af2"/>
        <w:widowControl w:val="0"/>
        <w:jc w:val="both"/>
        <w:rPr>
          <w:rFonts w:ascii="GHEA Grapalat" w:hAnsi="GHEA Grapalat"/>
          <w:sz w:val="2"/>
          <w:szCs w:val="2"/>
          <w:lang w:val="hy-AM"/>
        </w:rPr>
      </w:pPr>
    </w:p>
  </w:footnote>
  <w:footnote w:id="19">
    <w:p w:rsidR="005D09EE" w:rsidRPr="00124BE9" w:rsidRDefault="005D09EE" w:rsidP="00BB28C8">
      <w:pPr>
        <w:pStyle w:val="af2"/>
        <w:widowControl w:val="0"/>
        <w:jc w:val="both"/>
        <w:rPr>
          <w:rFonts w:ascii="GHEA Grapalat" w:hAnsi="GHEA Grapalat"/>
          <w:lang w:val="hy-AM"/>
        </w:rPr>
      </w:pPr>
      <w:r>
        <w:rPr>
          <w:rStyle w:val="af6"/>
        </w:rPr>
        <w:t>31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0">
    <w:p w:rsidR="005D09EE" w:rsidRPr="00124BE9" w:rsidRDefault="005D09EE" w:rsidP="00BB28C8">
      <w:pPr>
        <w:pStyle w:val="af2"/>
        <w:widowControl w:val="0"/>
        <w:jc w:val="both"/>
        <w:rPr>
          <w:rFonts w:ascii="GHEA Grapalat" w:hAnsi="GHEA Grapalat"/>
          <w:lang w:val="hy-AM"/>
        </w:rPr>
      </w:pPr>
      <w:r>
        <w:rPr>
          <w:rStyle w:val="af6"/>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1">
    <w:p w:rsidR="005D09EE" w:rsidRPr="00124BE9" w:rsidRDefault="005D09EE" w:rsidP="00BB28C8">
      <w:pPr>
        <w:pStyle w:val="af2"/>
        <w:widowControl w:val="0"/>
        <w:jc w:val="both"/>
        <w:rPr>
          <w:rFonts w:ascii="GHEA Grapalat" w:hAnsi="GHEA Grapalat"/>
          <w:lang w:val="hy-AM"/>
        </w:rPr>
      </w:pPr>
      <w:r>
        <w:rPr>
          <w:rStyle w:val="af6"/>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D09EE" w:rsidRPr="001C4E24" w:rsidRDefault="005D09EE" w:rsidP="00BB28C8">
      <w:pPr>
        <w:pStyle w:val="af2"/>
        <w:rPr>
          <w:lang w:val="hy-AM"/>
        </w:rPr>
      </w:pPr>
    </w:p>
  </w:footnote>
  <w:footnote w:id="22">
    <w:p w:rsidR="005D09EE" w:rsidRPr="00124BE9" w:rsidRDefault="005D09EE" w:rsidP="00BB28C8">
      <w:pPr>
        <w:pStyle w:val="af2"/>
        <w:widowControl w:val="0"/>
        <w:jc w:val="both"/>
        <w:rPr>
          <w:rFonts w:ascii="GHEA Grapalat" w:hAnsi="GHEA Grapalat"/>
          <w:i/>
          <w:lang w:val="hy-AM" w:eastAsia="en-US"/>
        </w:rPr>
      </w:pPr>
      <w:r>
        <w:rPr>
          <w:rStyle w:val="af6"/>
        </w:rPr>
        <w:t>34</w:t>
      </w:r>
      <w:proofErr w:type="gramStart"/>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roofErr w:type="gramEnd"/>
    </w:p>
    <w:p w:rsidR="005D09EE" w:rsidRPr="00124BE9" w:rsidRDefault="005D09EE"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3">
    <w:p w:rsidR="005D09EE" w:rsidRPr="00124BE9" w:rsidRDefault="005D09EE" w:rsidP="00BB28C8">
      <w:pPr>
        <w:pStyle w:val="af2"/>
        <w:widowControl w:val="0"/>
      </w:pPr>
    </w:p>
  </w:footnote>
  <w:footnote w:id="24">
    <w:p w:rsidR="005D09EE" w:rsidRPr="00124BE9" w:rsidRDefault="005D09EE" w:rsidP="00BB28C8">
      <w:pPr>
        <w:pStyle w:val="af2"/>
        <w:widowControl w:val="0"/>
        <w:jc w:val="both"/>
      </w:pPr>
    </w:p>
  </w:footnote>
  <w:footnote w:id="25">
    <w:p w:rsidR="005D09EE" w:rsidRPr="00124BE9" w:rsidRDefault="005D09EE" w:rsidP="00BB28C8">
      <w:pPr>
        <w:pStyle w:val="af2"/>
        <w:widowControl w:val="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C23"/>
    <w:rsid w:val="000031E3"/>
    <w:rsid w:val="000033BC"/>
    <w:rsid w:val="00003DF0"/>
    <w:rsid w:val="000058CF"/>
    <w:rsid w:val="00005D30"/>
    <w:rsid w:val="00005F7F"/>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87D21"/>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2FE9"/>
    <w:rsid w:val="000B33B2"/>
    <w:rsid w:val="000B3864"/>
    <w:rsid w:val="000B6A70"/>
    <w:rsid w:val="000B700B"/>
    <w:rsid w:val="000B751B"/>
    <w:rsid w:val="000B7641"/>
    <w:rsid w:val="000B7C54"/>
    <w:rsid w:val="000C062F"/>
    <w:rsid w:val="000C0A9D"/>
    <w:rsid w:val="000C165F"/>
    <w:rsid w:val="000C264F"/>
    <w:rsid w:val="000C2E7B"/>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62AD"/>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099E"/>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393"/>
    <w:rsid w:val="001369CB"/>
    <w:rsid w:val="001373C5"/>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57C8C"/>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883"/>
    <w:rsid w:val="00165A51"/>
    <w:rsid w:val="00166832"/>
    <w:rsid w:val="001679A6"/>
    <w:rsid w:val="00171E80"/>
    <w:rsid w:val="001723D6"/>
    <w:rsid w:val="001724D7"/>
    <w:rsid w:val="00172958"/>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97F71"/>
    <w:rsid w:val="001A070B"/>
    <w:rsid w:val="001A23A6"/>
    <w:rsid w:val="001A2579"/>
    <w:rsid w:val="001A2F72"/>
    <w:rsid w:val="001A3F67"/>
    <w:rsid w:val="001A3FEC"/>
    <w:rsid w:val="001A43A4"/>
    <w:rsid w:val="001A4EF7"/>
    <w:rsid w:val="001A5BC8"/>
    <w:rsid w:val="001A5C02"/>
    <w:rsid w:val="001A6561"/>
    <w:rsid w:val="001A6B31"/>
    <w:rsid w:val="001A77DF"/>
    <w:rsid w:val="001A7FFE"/>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5F8E"/>
    <w:rsid w:val="001E7733"/>
    <w:rsid w:val="001E7AF9"/>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22D0"/>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8C2"/>
    <w:rsid w:val="002A0C06"/>
    <w:rsid w:val="002A0F45"/>
    <w:rsid w:val="002A10B2"/>
    <w:rsid w:val="002A1FAC"/>
    <w:rsid w:val="002A3785"/>
    <w:rsid w:val="002A3FC1"/>
    <w:rsid w:val="002A4554"/>
    <w:rsid w:val="002A464D"/>
    <w:rsid w:val="002A4BE0"/>
    <w:rsid w:val="002A6502"/>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35D"/>
    <w:rsid w:val="003064D4"/>
    <w:rsid w:val="003065C4"/>
    <w:rsid w:val="00306C33"/>
    <w:rsid w:val="00307F3C"/>
    <w:rsid w:val="00310046"/>
    <w:rsid w:val="003101E4"/>
    <w:rsid w:val="00310A82"/>
    <w:rsid w:val="00310B6E"/>
    <w:rsid w:val="00310ED2"/>
    <w:rsid w:val="00311076"/>
    <w:rsid w:val="00311C27"/>
    <w:rsid w:val="00313129"/>
    <w:rsid w:val="00313403"/>
    <w:rsid w:val="003141B6"/>
    <w:rsid w:val="00314A80"/>
    <w:rsid w:val="00316381"/>
    <w:rsid w:val="003163A5"/>
    <w:rsid w:val="003169A4"/>
    <w:rsid w:val="00317394"/>
    <w:rsid w:val="00317BD2"/>
    <w:rsid w:val="0032067F"/>
    <w:rsid w:val="0032071C"/>
    <w:rsid w:val="00321A56"/>
    <w:rsid w:val="00321B20"/>
    <w:rsid w:val="003240F7"/>
    <w:rsid w:val="003241F4"/>
    <w:rsid w:val="00325043"/>
    <w:rsid w:val="00325546"/>
    <w:rsid w:val="003259C5"/>
    <w:rsid w:val="00325CC0"/>
    <w:rsid w:val="00326507"/>
    <w:rsid w:val="003267C8"/>
    <w:rsid w:val="00327436"/>
    <w:rsid w:val="00331472"/>
    <w:rsid w:val="0033253D"/>
    <w:rsid w:val="00333314"/>
    <w:rsid w:val="00333B85"/>
    <w:rsid w:val="00334564"/>
    <w:rsid w:val="003347CE"/>
    <w:rsid w:val="00334B96"/>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72F"/>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59C"/>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5409"/>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6D22"/>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098"/>
    <w:rsid w:val="004E442C"/>
    <w:rsid w:val="004E54F5"/>
    <w:rsid w:val="004E5843"/>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194"/>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2E9F"/>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77BEB"/>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9EE"/>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23D"/>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39A"/>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8D8"/>
    <w:rsid w:val="00637DAB"/>
    <w:rsid w:val="006417C7"/>
    <w:rsid w:val="00642172"/>
    <w:rsid w:val="006422E0"/>
    <w:rsid w:val="00642EFE"/>
    <w:rsid w:val="0064473D"/>
    <w:rsid w:val="00644850"/>
    <w:rsid w:val="00644CE2"/>
    <w:rsid w:val="00645866"/>
    <w:rsid w:val="00645B0E"/>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3A3D"/>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A20"/>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0F1"/>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B7DC8"/>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889"/>
    <w:rsid w:val="006D1BA0"/>
    <w:rsid w:val="006D2DF7"/>
    <w:rsid w:val="006D4448"/>
    <w:rsid w:val="006D4E1D"/>
    <w:rsid w:val="006D5516"/>
    <w:rsid w:val="006D6150"/>
    <w:rsid w:val="006D7219"/>
    <w:rsid w:val="006E0048"/>
    <w:rsid w:val="006E0EC0"/>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6ED"/>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B19"/>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0E97"/>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87D66"/>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2BC"/>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C72BE"/>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368"/>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6E4"/>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E7AA2"/>
    <w:rsid w:val="008F0732"/>
    <w:rsid w:val="008F1F9B"/>
    <w:rsid w:val="008F2148"/>
    <w:rsid w:val="008F2225"/>
    <w:rsid w:val="008F2365"/>
    <w:rsid w:val="008F2B76"/>
    <w:rsid w:val="008F43E8"/>
    <w:rsid w:val="008F527F"/>
    <w:rsid w:val="008F6B74"/>
    <w:rsid w:val="00900E5A"/>
    <w:rsid w:val="00902D0C"/>
    <w:rsid w:val="00902F5F"/>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44EB"/>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590C"/>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03B"/>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5ED8"/>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6DB"/>
    <w:rsid w:val="009D2AE5"/>
    <w:rsid w:val="009D2ED7"/>
    <w:rsid w:val="009D352B"/>
    <w:rsid w:val="009D47AF"/>
    <w:rsid w:val="009D6D1A"/>
    <w:rsid w:val="009D71F8"/>
    <w:rsid w:val="009D78BC"/>
    <w:rsid w:val="009D7EFF"/>
    <w:rsid w:val="009E074C"/>
    <w:rsid w:val="009E07EE"/>
    <w:rsid w:val="009E0C7F"/>
    <w:rsid w:val="009E1181"/>
    <w:rsid w:val="009E19C7"/>
    <w:rsid w:val="009E2596"/>
    <w:rsid w:val="009E27FC"/>
    <w:rsid w:val="009E2968"/>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36"/>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308"/>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11D"/>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0930"/>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4473"/>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2C5"/>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56F4"/>
    <w:rsid w:val="00AE658A"/>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1E"/>
    <w:rsid w:val="00B51D9F"/>
    <w:rsid w:val="00B5219E"/>
    <w:rsid w:val="00B528CA"/>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6E4C"/>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81F"/>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139"/>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BF3"/>
    <w:rsid w:val="00D22CBB"/>
    <w:rsid w:val="00D23C17"/>
    <w:rsid w:val="00D23E36"/>
    <w:rsid w:val="00D24392"/>
    <w:rsid w:val="00D247CB"/>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6C1"/>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084"/>
    <w:rsid w:val="00D70ABA"/>
    <w:rsid w:val="00D70F1E"/>
    <w:rsid w:val="00D710BC"/>
    <w:rsid w:val="00D71259"/>
    <w:rsid w:val="00D7354F"/>
    <w:rsid w:val="00D7435F"/>
    <w:rsid w:val="00D7436B"/>
    <w:rsid w:val="00D746A9"/>
    <w:rsid w:val="00D74CCE"/>
    <w:rsid w:val="00D7504A"/>
    <w:rsid w:val="00D758CA"/>
    <w:rsid w:val="00D75F27"/>
    <w:rsid w:val="00D76453"/>
    <w:rsid w:val="00D768C4"/>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91A"/>
    <w:rsid w:val="00D83CAA"/>
    <w:rsid w:val="00D84988"/>
    <w:rsid w:val="00D860D7"/>
    <w:rsid w:val="00D86538"/>
    <w:rsid w:val="00D8656A"/>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76A"/>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35"/>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06C"/>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0EF"/>
    <w:rsid w:val="00E63619"/>
    <w:rsid w:val="00E6367A"/>
    <w:rsid w:val="00E63C0F"/>
    <w:rsid w:val="00E63C8D"/>
    <w:rsid w:val="00E64337"/>
    <w:rsid w:val="00E6482F"/>
    <w:rsid w:val="00E648D1"/>
    <w:rsid w:val="00E64D24"/>
    <w:rsid w:val="00E65F37"/>
    <w:rsid w:val="00E6683E"/>
    <w:rsid w:val="00E66866"/>
    <w:rsid w:val="00E66C3C"/>
    <w:rsid w:val="00E672AF"/>
    <w:rsid w:val="00E674AE"/>
    <w:rsid w:val="00E67BA7"/>
    <w:rsid w:val="00E67FD5"/>
    <w:rsid w:val="00E70A0B"/>
    <w:rsid w:val="00E70FC4"/>
    <w:rsid w:val="00E72ADE"/>
    <w:rsid w:val="00E73318"/>
    <w:rsid w:val="00E739BE"/>
    <w:rsid w:val="00E7424B"/>
    <w:rsid w:val="00E74264"/>
    <w:rsid w:val="00E749B7"/>
    <w:rsid w:val="00E74A40"/>
    <w:rsid w:val="00E74BF6"/>
    <w:rsid w:val="00E74F86"/>
    <w:rsid w:val="00E7507A"/>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41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06A"/>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6FCF"/>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CCB"/>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087"/>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44C"/>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6D4"/>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592"/>
    <w:rsid w:val="00F70E55"/>
    <w:rsid w:val="00F7173E"/>
    <w:rsid w:val="00F71F29"/>
    <w:rsid w:val="00F72026"/>
    <w:rsid w:val="00F7342A"/>
    <w:rsid w:val="00F73CAB"/>
    <w:rsid w:val="00F73D7F"/>
    <w:rsid w:val="00F743B3"/>
    <w:rsid w:val="00F7451F"/>
    <w:rsid w:val="00F7467F"/>
    <w:rsid w:val="00F74984"/>
    <w:rsid w:val="00F7541A"/>
    <w:rsid w:val="00F75507"/>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433"/>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758"/>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E6F"/>
    <w:rsid w:val="00FC2FB3"/>
    <w:rsid w:val="00FC4412"/>
    <w:rsid w:val="00FC4B16"/>
    <w:rsid w:val="00FC6150"/>
    <w:rsid w:val="00FC69A8"/>
    <w:rsid w:val="00FC6B2B"/>
    <w:rsid w:val="00FC7DFC"/>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6A96"/>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272C0-4D44-480F-B7AC-AB5CE3A9C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82</Pages>
  <Words>20286</Words>
  <Characters>115634</Characters>
  <Application>Microsoft Office Word</Application>
  <DocSecurity>0</DocSecurity>
  <Lines>963</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135649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ara</cp:lastModifiedBy>
  <cp:revision>4</cp:revision>
  <cp:lastPrinted>2018-02-16T07:12:00Z</cp:lastPrinted>
  <dcterms:created xsi:type="dcterms:W3CDTF">2020-07-22T06:09:00Z</dcterms:created>
  <dcterms:modified xsi:type="dcterms:W3CDTF">2020-07-22T06:19:00Z</dcterms:modified>
</cp:coreProperties>
</file>